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C5228" w14:textId="586438AA" w:rsidR="00B0377B" w:rsidRPr="00114CDE" w:rsidRDefault="00886DB4" w:rsidP="00BC2C06">
      <w:pPr>
        <w:pStyle w:val="Nzev"/>
        <w:spacing w:before="0" w:after="120" w:line="276" w:lineRule="auto"/>
        <w:rPr>
          <w:rFonts w:ascii="Palatino Linotype" w:hAnsi="Palatino Linotype" w:cs="Arial"/>
          <w:color w:val="000000"/>
          <w:sz w:val="28"/>
        </w:rPr>
      </w:pPr>
      <w:r w:rsidRPr="00114CDE">
        <w:rPr>
          <w:rFonts w:ascii="Palatino Linotype" w:hAnsi="Palatino Linotype" w:cs="Arial"/>
          <w:color w:val="000000"/>
          <w:sz w:val="28"/>
        </w:rPr>
        <w:t>Kupní smlouva</w:t>
      </w:r>
    </w:p>
    <w:p w14:paraId="122C5229" w14:textId="7C6100B1" w:rsidR="00B0377B" w:rsidRPr="00114CDE" w:rsidRDefault="00B0377B" w:rsidP="00BC2C06">
      <w:pPr>
        <w:pStyle w:val="Nzev"/>
        <w:spacing w:before="0" w:after="240" w:line="276" w:lineRule="auto"/>
        <w:rPr>
          <w:rFonts w:ascii="Palatino Linotype" w:hAnsi="Palatino Linotype" w:cs="Arial"/>
          <w:b w:val="0"/>
          <w:color w:val="000000"/>
          <w:sz w:val="20"/>
        </w:rPr>
      </w:pPr>
      <w:r w:rsidRPr="00114CDE">
        <w:rPr>
          <w:rFonts w:ascii="Palatino Linotype" w:hAnsi="Palatino Linotype" w:cs="Arial"/>
          <w:b w:val="0"/>
          <w:color w:val="000000"/>
          <w:sz w:val="16"/>
        </w:rPr>
        <w:t>uzavřená v souladu s § 2</w:t>
      </w:r>
      <w:r w:rsidR="00886DB4" w:rsidRPr="00114CDE">
        <w:rPr>
          <w:rFonts w:ascii="Palatino Linotype" w:hAnsi="Palatino Linotype" w:cs="Arial"/>
          <w:b w:val="0"/>
          <w:color w:val="000000"/>
          <w:sz w:val="16"/>
        </w:rPr>
        <w:t>079</w:t>
      </w:r>
      <w:r w:rsidRPr="00114CDE">
        <w:rPr>
          <w:rFonts w:ascii="Palatino Linotype" w:hAnsi="Palatino Linotype" w:cs="Arial"/>
          <w:b w:val="0"/>
          <w:color w:val="000000"/>
          <w:sz w:val="16"/>
        </w:rPr>
        <w:t xml:space="preserve"> a násl. zákona č. 89/2012 Sb., občanský zákoník, v </w:t>
      </w:r>
      <w:r w:rsidR="003731F0">
        <w:rPr>
          <w:rFonts w:ascii="Palatino Linotype" w:hAnsi="Palatino Linotype" w:cs="Arial"/>
          <w:b w:val="0"/>
          <w:color w:val="000000"/>
          <w:sz w:val="16"/>
        </w:rPr>
        <w:t>účinném</w:t>
      </w:r>
      <w:r w:rsidR="003731F0" w:rsidRPr="00114CDE">
        <w:rPr>
          <w:rFonts w:ascii="Palatino Linotype" w:hAnsi="Palatino Linotype" w:cs="Arial"/>
          <w:b w:val="0"/>
          <w:color w:val="000000"/>
          <w:sz w:val="16"/>
        </w:rPr>
        <w:t xml:space="preserve"> </w:t>
      </w:r>
      <w:r w:rsidRPr="00114CDE">
        <w:rPr>
          <w:rFonts w:ascii="Palatino Linotype" w:hAnsi="Palatino Linotype" w:cs="Arial"/>
          <w:b w:val="0"/>
          <w:color w:val="000000"/>
          <w:sz w:val="16"/>
        </w:rPr>
        <w:t>znění (dále jen „občanský zákoník“)</w:t>
      </w:r>
      <w:r w:rsidR="008923E7">
        <w:rPr>
          <w:rFonts w:ascii="Palatino Linotype" w:hAnsi="Palatino Linotype" w:cs="Arial"/>
          <w:b w:val="0"/>
          <w:color w:val="000000"/>
          <w:sz w:val="20"/>
        </w:rPr>
        <w:pict w14:anchorId="122C53B1">
          <v:rect id="_x0000_i1025" style="width:453.55pt;height:1pt" o:hralign="center" o:hrstd="t" o:hrnoshade="t" o:hr="t" fillcolor="black [3213]" stroked="f"/>
        </w:pict>
      </w:r>
    </w:p>
    <w:p w14:paraId="122C522B" w14:textId="77777777" w:rsidR="00B0377B" w:rsidRPr="00114CDE" w:rsidRDefault="00B0377B" w:rsidP="00BC2C06">
      <w:pPr>
        <w:pStyle w:val="Nzev"/>
        <w:spacing w:before="0" w:after="240" w:line="276" w:lineRule="auto"/>
        <w:rPr>
          <w:rFonts w:ascii="Palatino Linotype" w:hAnsi="Palatino Linotype" w:cs="Arial"/>
          <w:color w:val="000000"/>
          <w:sz w:val="20"/>
        </w:rPr>
      </w:pPr>
      <w:r w:rsidRPr="00114CDE">
        <w:rPr>
          <w:rFonts w:ascii="Palatino Linotype" w:hAnsi="Palatino Linotype" w:cs="Arial"/>
          <w:color w:val="000000"/>
          <w:sz w:val="20"/>
        </w:rPr>
        <w:t>Smluvní strany</w:t>
      </w:r>
    </w:p>
    <w:p w14:paraId="122C522E" w14:textId="48D461F7" w:rsidR="00B0377B" w:rsidRPr="00114CDE" w:rsidRDefault="00886DB4" w:rsidP="00BC2C06">
      <w:pPr>
        <w:spacing w:after="120" w:line="276" w:lineRule="auto"/>
        <w:ind w:left="2126" w:hanging="2126"/>
        <w:rPr>
          <w:rFonts w:ascii="Palatino Linotype" w:hAnsi="Palatino Linotype" w:cs="Arial"/>
          <w:b/>
          <w:sz w:val="20"/>
          <w:szCs w:val="20"/>
        </w:rPr>
      </w:pPr>
      <w:r w:rsidRPr="00114CDE">
        <w:rPr>
          <w:rFonts w:ascii="Palatino Linotype" w:hAnsi="Palatino Linotype" w:cs="Arial"/>
          <w:b/>
          <w:sz w:val="20"/>
          <w:szCs w:val="20"/>
        </w:rPr>
        <w:t>Kupující</w:t>
      </w:r>
      <w:r w:rsidR="00CE306A" w:rsidRPr="00114CDE">
        <w:rPr>
          <w:rFonts w:ascii="Palatino Linotype" w:hAnsi="Palatino Linotype" w:cs="Arial"/>
          <w:b/>
          <w:sz w:val="20"/>
          <w:szCs w:val="20"/>
        </w:rPr>
        <w:tab/>
      </w:r>
      <w:r w:rsidR="002347CB" w:rsidRPr="00114CDE">
        <w:rPr>
          <w:rFonts w:ascii="Palatino Linotype" w:hAnsi="Palatino Linotype" w:cs="Arial"/>
          <w:b/>
          <w:sz w:val="20"/>
          <w:szCs w:val="20"/>
        </w:rPr>
        <w:t>Královéhradecký kraj</w:t>
      </w:r>
    </w:p>
    <w:p w14:paraId="122C5230" w14:textId="133FA841"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se sídlem</w:t>
      </w:r>
      <w:r w:rsidR="00907EEB" w:rsidRPr="00114CDE">
        <w:rPr>
          <w:rFonts w:ascii="Palatino Linotype" w:hAnsi="Palatino Linotype" w:cs="Arial"/>
          <w:sz w:val="20"/>
          <w:szCs w:val="20"/>
        </w:rPr>
        <w:t>:</w:t>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2347CB" w:rsidRPr="00114CDE">
        <w:rPr>
          <w:rFonts w:ascii="Palatino Linotype" w:hAnsi="Palatino Linotype" w:cs="Arial"/>
          <w:sz w:val="20"/>
          <w:szCs w:val="20"/>
        </w:rPr>
        <w:t>Pivovarské náměstí 1245, 500 03 Hradec Králové</w:t>
      </w:r>
    </w:p>
    <w:p w14:paraId="122C5231" w14:textId="0B2CD4E8" w:rsidR="00B0377B" w:rsidRPr="00114CDE" w:rsidRDefault="00907EE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IČO</w:t>
      </w:r>
      <w:r w:rsidRPr="00114CDE">
        <w:rPr>
          <w:rFonts w:ascii="Palatino Linotype" w:hAnsi="Palatino Linotype" w:cs="Arial"/>
          <w:sz w:val="20"/>
          <w:szCs w:val="20"/>
        </w:rPr>
        <w:tab/>
      </w:r>
      <w:r w:rsidRPr="00114CDE">
        <w:rPr>
          <w:rFonts w:ascii="Palatino Linotype" w:hAnsi="Palatino Linotype" w:cs="Arial"/>
          <w:sz w:val="20"/>
          <w:szCs w:val="20"/>
        </w:rPr>
        <w:tab/>
      </w:r>
      <w:r w:rsidRPr="00114CDE">
        <w:rPr>
          <w:rFonts w:ascii="Palatino Linotype" w:hAnsi="Palatino Linotype" w:cs="Arial"/>
          <w:sz w:val="20"/>
          <w:szCs w:val="20"/>
        </w:rPr>
        <w:tab/>
      </w:r>
      <w:r w:rsidR="002347CB" w:rsidRPr="00114CDE">
        <w:rPr>
          <w:rFonts w:ascii="Palatino Linotype" w:hAnsi="Palatino Linotype" w:cs="Arial"/>
          <w:sz w:val="20"/>
          <w:szCs w:val="20"/>
        </w:rPr>
        <w:t>708 89 546</w:t>
      </w:r>
    </w:p>
    <w:p w14:paraId="7BC89A43" w14:textId="382F831B" w:rsidR="002347C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DIČ</w:t>
      </w:r>
      <w:r w:rsidRPr="00114CDE">
        <w:rPr>
          <w:rFonts w:ascii="Palatino Linotype" w:hAnsi="Palatino Linotype" w:cs="Arial"/>
          <w:sz w:val="20"/>
          <w:szCs w:val="20"/>
        </w:rPr>
        <w:tab/>
      </w:r>
      <w:r w:rsidRPr="00114CDE">
        <w:rPr>
          <w:rFonts w:ascii="Palatino Linotype" w:hAnsi="Palatino Linotype" w:cs="Arial"/>
          <w:sz w:val="20"/>
          <w:szCs w:val="20"/>
        </w:rPr>
        <w:tab/>
      </w:r>
      <w:r w:rsidRPr="00114CDE">
        <w:rPr>
          <w:rFonts w:ascii="Palatino Linotype" w:hAnsi="Palatino Linotype" w:cs="Arial"/>
          <w:sz w:val="20"/>
          <w:szCs w:val="20"/>
        </w:rPr>
        <w:tab/>
        <w:t>CZ 708 89 546</w:t>
      </w:r>
    </w:p>
    <w:p w14:paraId="122C5232" w14:textId="4B48463A" w:rsidR="00B0377B" w:rsidRPr="00114CDE" w:rsidRDefault="006310B8"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zástupce</w:t>
      </w:r>
      <w:r w:rsidR="00B0377B" w:rsidRPr="00114CDE">
        <w:rPr>
          <w:rFonts w:ascii="Palatino Linotype" w:hAnsi="Palatino Linotype" w:cs="Arial"/>
          <w:sz w:val="20"/>
          <w:szCs w:val="20"/>
        </w:rPr>
        <w:t xml:space="preserve"> </w:t>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DA75F1" w:rsidRPr="00114CDE">
        <w:rPr>
          <w:rFonts w:ascii="Palatino Linotype" w:hAnsi="Palatino Linotype" w:cs="Arial"/>
          <w:sz w:val="20"/>
          <w:szCs w:val="20"/>
        </w:rPr>
        <w:t xml:space="preserve">PhDr. Jiří </w:t>
      </w:r>
      <w:r w:rsidR="007F3B85" w:rsidRPr="00114CDE">
        <w:rPr>
          <w:rFonts w:ascii="Palatino Linotype" w:hAnsi="Palatino Linotype" w:cs="Arial"/>
          <w:sz w:val="20"/>
          <w:szCs w:val="20"/>
        </w:rPr>
        <w:t>Š</w:t>
      </w:r>
      <w:r w:rsidR="00DA75F1" w:rsidRPr="00114CDE">
        <w:rPr>
          <w:rFonts w:ascii="Palatino Linotype" w:hAnsi="Palatino Linotype" w:cs="Arial"/>
          <w:sz w:val="20"/>
          <w:szCs w:val="20"/>
        </w:rPr>
        <w:t>těpán, Ph.D.</w:t>
      </w:r>
    </w:p>
    <w:p w14:paraId="4CD4348E" w14:textId="77777777" w:rsidR="00114CDE"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bankovní spojení:</w:t>
      </w:r>
      <w:r w:rsidR="00907EEB" w:rsidRPr="00114CDE">
        <w:rPr>
          <w:rFonts w:ascii="Palatino Linotype" w:hAnsi="Palatino Linotype" w:cs="Arial"/>
          <w:sz w:val="20"/>
          <w:szCs w:val="20"/>
        </w:rPr>
        <w:tab/>
      </w:r>
      <w:r w:rsidR="00114CDE" w:rsidRPr="00114CDE">
        <w:rPr>
          <w:rFonts w:ascii="Palatino Linotype" w:hAnsi="Palatino Linotype" w:cs="Arial"/>
          <w:sz w:val="20"/>
          <w:szCs w:val="20"/>
        </w:rPr>
        <w:t xml:space="preserve">Komerční banka Hradec Králové </w:t>
      </w:r>
    </w:p>
    <w:p w14:paraId="122C5234" w14:textId="3C9E9558"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č. účtu:</w:t>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907EEB" w:rsidRPr="00114CDE">
        <w:rPr>
          <w:rFonts w:ascii="Palatino Linotype" w:hAnsi="Palatino Linotype" w:cs="Arial"/>
          <w:sz w:val="20"/>
          <w:szCs w:val="20"/>
        </w:rPr>
        <w:tab/>
      </w:r>
      <w:r w:rsidR="00114CDE" w:rsidRPr="00114CDE">
        <w:rPr>
          <w:rFonts w:ascii="Palatino Linotype" w:hAnsi="Palatino Linotype" w:cs="Arial"/>
          <w:sz w:val="20"/>
          <w:szCs w:val="20"/>
        </w:rPr>
        <w:t>27-2031110287/0100</w:t>
      </w:r>
    </w:p>
    <w:p w14:paraId="2F858485" w14:textId="130B966E" w:rsidR="00CE306A" w:rsidRPr="00114CDE" w:rsidRDefault="00CE306A" w:rsidP="00BC2C06">
      <w:pPr>
        <w:spacing w:before="240" w:after="240" w:line="276" w:lineRule="auto"/>
        <w:ind w:left="2126" w:hanging="2126"/>
        <w:rPr>
          <w:rFonts w:ascii="Palatino Linotype" w:hAnsi="Palatino Linotype" w:cs="Arial"/>
          <w:sz w:val="20"/>
          <w:szCs w:val="20"/>
        </w:rPr>
      </w:pPr>
      <w:r w:rsidRPr="00114CDE">
        <w:rPr>
          <w:rFonts w:ascii="Palatino Linotype" w:hAnsi="Palatino Linotype" w:cs="Arial"/>
          <w:bCs/>
          <w:sz w:val="20"/>
          <w:szCs w:val="20"/>
        </w:rPr>
        <w:t xml:space="preserve">dále jako </w:t>
      </w:r>
      <w:r w:rsidRPr="00114CDE">
        <w:rPr>
          <w:rFonts w:ascii="Palatino Linotype" w:hAnsi="Palatino Linotype" w:cs="Arial"/>
          <w:bCs/>
          <w:i/>
          <w:sz w:val="20"/>
          <w:szCs w:val="20"/>
        </w:rPr>
        <w:t>„</w:t>
      </w:r>
      <w:r w:rsidR="00886DB4" w:rsidRPr="00114CDE">
        <w:rPr>
          <w:rFonts w:ascii="Palatino Linotype" w:hAnsi="Palatino Linotype" w:cs="Arial"/>
          <w:bCs/>
          <w:i/>
          <w:sz w:val="20"/>
          <w:szCs w:val="20"/>
        </w:rPr>
        <w:t>kupující</w:t>
      </w:r>
      <w:r w:rsidRPr="00114CDE">
        <w:rPr>
          <w:rFonts w:ascii="Palatino Linotype" w:hAnsi="Palatino Linotype" w:cs="Arial"/>
          <w:bCs/>
          <w:i/>
          <w:sz w:val="20"/>
          <w:szCs w:val="20"/>
        </w:rPr>
        <w:t>“</w:t>
      </w:r>
      <w:r w:rsidRPr="00114CDE">
        <w:rPr>
          <w:rFonts w:ascii="Palatino Linotype" w:hAnsi="Palatino Linotype" w:cs="Arial"/>
          <w:bCs/>
          <w:sz w:val="20"/>
          <w:szCs w:val="20"/>
        </w:rPr>
        <w:t xml:space="preserve"> a</w:t>
      </w:r>
    </w:p>
    <w:p w14:paraId="68424386" w14:textId="2B0D0361" w:rsidR="00CE306A" w:rsidRPr="00114CDE" w:rsidRDefault="00886DB4" w:rsidP="00BC2C06">
      <w:pPr>
        <w:spacing w:after="60" w:line="276" w:lineRule="auto"/>
        <w:ind w:left="2126" w:hanging="2126"/>
        <w:rPr>
          <w:rFonts w:ascii="Palatino Linotype" w:hAnsi="Palatino Linotype" w:cs="Arial"/>
          <w:sz w:val="20"/>
          <w:szCs w:val="20"/>
        </w:rPr>
      </w:pPr>
      <w:r w:rsidRPr="00114CDE">
        <w:rPr>
          <w:rFonts w:ascii="Palatino Linotype" w:hAnsi="Palatino Linotype" w:cs="Arial"/>
          <w:b/>
          <w:sz w:val="20"/>
          <w:szCs w:val="20"/>
        </w:rPr>
        <w:t>Prodávající</w:t>
      </w:r>
      <w:r w:rsidR="00CE306A" w:rsidRPr="00114CDE">
        <w:rPr>
          <w:rFonts w:ascii="Palatino Linotype" w:hAnsi="Palatino Linotype" w:cs="Arial"/>
          <w:sz w:val="20"/>
          <w:szCs w:val="20"/>
        </w:rPr>
        <w:tab/>
      </w:r>
      <w:r w:rsidR="002347CB" w:rsidRPr="00114CDE">
        <w:rPr>
          <w:rFonts w:ascii="Palatino Linotype" w:hAnsi="Palatino Linotype" w:cs="Arial"/>
          <w:b/>
          <w:sz w:val="20"/>
          <w:szCs w:val="20"/>
          <w:highlight w:val="yellow"/>
        </w:rPr>
        <w:t>[doplní dodavatel]</w:t>
      </w:r>
    </w:p>
    <w:p w14:paraId="122C5238" w14:textId="09CC3F93" w:rsidR="00B0377B" w:rsidRPr="00114CDE" w:rsidRDefault="002347CB" w:rsidP="00BC2C06">
      <w:pPr>
        <w:spacing w:after="120" w:line="276" w:lineRule="auto"/>
        <w:rPr>
          <w:rFonts w:ascii="Palatino Linotype" w:hAnsi="Palatino Linotype" w:cs="Arial"/>
          <w:sz w:val="18"/>
          <w:szCs w:val="20"/>
        </w:rPr>
      </w:pPr>
      <w:r w:rsidRPr="00114CDE">
        <w:rPr>
          <w:rFonts w:ascii="Palatino Linotype" w:hAnsi="Palatino Linotype" w:cs="Arial"/>
          <w:bCs/>
          <w:sz w:val="18"/>
          <w:szCs w:val="20"/>
        </w:rPr>
        <w:t xml:space="preserve">společnost zapsaná v obchodním rejstříku vedeném </w:t>
      </w:r>
      <w:r w:rsidRPr="00114CDE">
        <w:rPr>
          <w:rFonts w:ascii="Palatino Linotype" w:hAnsi="Palatino Linotype" w:cs="Arial"/>
          <w:bCs/>
          <w:sz w:val="18"/>
          <w:szCs w:val="20"/>
          <w:highlight w:val="yellow"/>
          <w:lang w:val="en-US"/>
        </w:rPr>
        <w:t>[</w:t>
      </w:r>
      <w:proofErr w:type="spellStart"/>
      <w:r w:rsidRPr="00114CDE">
        <w:rPr>
          <w:rFonts w:ascii="Palatino Linotype" w:hAnsi="Palatino Linotype" w:cs="Arial"/>
          <w:bCs/>
          <w:sz w:val="18"/>
          <w:szCs w:val="20"/>
          <w:highlight w:val="yellow"/>
          <w:lang w:val="en-US"/>
        </w:rPr>
        <w:t>dopln</w:t>
      </w:r>
      <w:proofErr w:type="spellEnd"/>
      <w:r w:rsidRPr="00114CDE">
        <w:rPr>
          <w:rFonts w:ascii="Palatino Linotype" w:hAnsi="Palatino Linotype" w:cs="Arial"/>
          <w:bCs/>
          <w:sz w:val="18"/>
          <w:szCs w:val="20"/>
          <w:highlight w:val="yellow"/>
        </w:rPr>
        <w:t>í dodavatel</w:t>
      </w:r>
      <w:r w:rsidRPr="00114CDE">
        <w:rPr>
          <w:rFonts w:ascii="Palatino Linotype" w:hAnsi="Palatino Linotype" w:cs="Arial"/>
          <w:bCs/>
          <w:sz w:val="18"/>
          <w:szCs w:val="20"/>
          <w:lang w:val="en-US"/>
        </w:rPr>
        <w:t>]</w:t>
      </w:r>
      <w:r w:rsidRPr="00114CDE">
        <w:rPr>
          <w:rFonts w:ascii="Palatino Linotype" w:hAnsi="Palatino Linotype" w:cs="Arial"/>
          <w:bCs/>
          <w:sz w:val="18"/>
          <w:szCs w:val="20"/>
        </w:rPr>
        <w:t xml:space="preserve"> pod spisovou značkou </w:t>
      </w:r>
      <w:r w:rsidRPr="00114CDE">
        <w:rPr>
          <w:rFonts w:ascii="Palatino Linotype" w:hAnsi="Palatino Linotype" w:cs="Arial"/>
          <w:bCs/>
          <w:sz w:val="18"/>
          <w:szCs w:val="20"/>
          <w:highlight w:val="yellow"/>
        </w:rPr>
        <w:t>[doplní dodavatel]</w:t>
      </w:r>
    </w:p>
    <w:p w14:paraId="122C5239" w14:textId="0AB35B1D" w:rsidR="00B0377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se sídlem</w:t>
      </w:r>
      <w:r w:rsidR="007B72C0" w:rsidRPr="00114CDE">
        <w:rPr>
          <w:rFonts w:ascii="Palatino Linotype" w:hAnsi="Palatino Linotype" w:cs="Arial"/>
          <w:sz w:val="20"/>
          <w:szCs w:val="20"/>
        </w:rPr>
        <w:tab/>
      </w:r>
      <w:r w:rsidR="007B72C0" w:rsidRPr="00114CDE">
        <w:rPr>
          <w:rFonts w:ascii="Palatino Linotype" w:hAnsi="Palatino Linotype" w:cs="Arial"/>
          <w:sz w:val="20"/>
          <w:szCs w:val="20"/>
        </w:rPr>
        <w:tab/>
      </w:r>
      <w:bookmarkStart w:id="0" w:name="_Hlk41658784"/>
      <w:r w:rsidRPr="00114CDE">
        <w:rPr>
          <w:rFonts w:ascii="Palatino Linotype" w:hAnsi="Palatino Linotype" w:cs="Arial"/>
          <w:sz w:val="20"/>
          <w:szCs w:val="20"/>
          <w:highlight w:val="yellow"/>
        </w:rPr>
        <w:t>[doplní dodavatel]</w:t>
      </w:r>
    </w:p>
    <w:bookmarkEnd w:id="0"/>
    <w:p w14:paraId="122C523A" w14:textId="2BEBAC14" w:rsidR="0016043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IČO</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Pr="00114CDE">
        <w:rPr>
          <w:rFonts w:ascii="Palatino Linotype" w:hAnsi="Palatino Linotype" w:cs="Arial"/>
          <w:sz w:val="20"/>
          <w:szCs w:val="20"/>
          <w:highlight w:val="yellow"/>
        </w:rPr>
        <w:t>[doplní dodavatel]</w:t>
      </w:r>
    </w:p>
    <w:p w14:paraId="7788C319" w14:textId="3F5B085F" w:rsidR="002347C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DIČ</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Pr="00114CDE">
        <w:rPr>
          <w:rFonts w:ascii="Palatino Linotype" w:hAnsi="Palatino Linotype" w:cs="Arial"/>
          <w:sz w:val="20"/>
          <w:szCs w:val="20"/>
          <w:highlight w:val="yellow"/>
        </w:rPr>
        <w:t>[doplní dodavatel]</w:t>
      </w:r>
    </w:p>
    <w:p w14:paraId="122C523C" w14:textId="0A7F6D56"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zastoupen</w:t>
      </w:r>
      <w:r w:rsidR="0016043B" w:rsidRPr="00114CDE">
        <w:rPr>
          <w:rFonts w:ascii="Palatino Linotype" w:hAnsi="Palatino Linotype" w:cs="Arial"/>
          <w:sz w:val="20"/>
          <w:szCs w:val="20"/>
        </w:rPr>
        <w:t>ý</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002347CB" w:rsidRPr="00114CDE">
        <w:rPr>
          <w:rFonts w:ascii="Palatino Linotype" w:hAnsi="Palatino Linotype" w:cs="Arial"/>
          <w:sz w:val="20"/>
          <w:szCs w:val="20"/>
          <w:highlight w:val="yellow"/>
        </w:rPr>
        <w:t>[doplní dodavatel]</w:t>
      </w:r>
    </w:p>
    <w:p w14:paraId="122C523D" w14:textId="50C8E3E8" w:rsidR="00B0377B" w:rsidRPr="00114CDE" w:rsidRDefault="00B0377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bankovní spojení</w:t>
      </w:r>
      <w:r w:rsidR="0016043B" w:rsidRPr="00114CDE">
        <w:rPr>
          <w:rFonts w:ascii="Palatino Linotype" w:hAnsi="Palatino Linotype" w:cs="Arial"/>
          <w:sz w:val="20"/>
          <w:szCs w:val="20"/>
        </w:rPr>
        <w:tab/>
      </w:r>
      <w:r w:rsidR="002347CB" w:rsidRPr="00114CDE">
        <w:rPr>
          <w:rFonts w:ascii="Palatino Linotype" w:hAnsi="Palatino Linotype" w:cs="Arial"/>
          <w:sz w:val="20"/>
          <w:szCs w:val="20"/>
          <w:highlight w:val="yellow"/>
        </w:rPr>
        <w:t>[doplní dodavatel]</w:t>
      </w:r>
    </w:p>
    <w:p w14:paraId="122C523E" w14:textId="4754814F" w:rsidR="00B0377B" w:rsidRPr="00114CDE" w:rsidRDefault="002347CB" w:rsidP="00BC2C06">
      <w:pPr>
        <w:spacing w:after="40" w:line="276" w:lineRule="auto"/>
        <w:rPr>
          <w:rFonts w:ascii="Palatino Linotype" w:hAnsi="Palatino Linotype" w:cs="Arial"/>
          <w:sz w:val="20"/>
          <w:szCs w:val="20"/>
        </w:rPr>
      </w:pPr>
      <w:r w:rsidRPr="00114CDE">
        <w:rPr>
          <w:rFonts w:ascii="Palatino Linotype" w:hAnsi="Palatino Linotype" w:cs="Arial"/>
          <w:sz w:val="20"/>
          <w:szCs w:val="20"/>
        </w:rPr>
        <w:t>číslo účtu</w:t>
      </w:r>
      <w:r w:rsidR="0016043B" w:rsidRPr="00114CDE">
        <w:rPr>
          <w:rFonts w:ascii="Palatino Linotype" w:hAnsi="Palatino Linotype" w:cs="Arial"/>
          <w:sz w:val="20"/>
          <w:szCs w:val="20"/>
        </w:rPr>
        <w:tab/>
      </w:r>
      <w:r w:rsidR="0016043B" w:rsidRPr="00114CDE">
        <w:rPr>
          <w:rFonts w:ascii="Palatino Linotype" w:hAnsi="Palatino Linotype" w:cs="Arial"/>
          <w:sz w:val="20"/>
          <w:szCs w:val="20"/>
        </w:rPr>
        <w:tab/>
      </w:r>
      <w:r w:rsidRPr="00114CDE">
        <w:rPr>
          <w:rFonts w:ascii="Palatino Linotype" w:hAnsi="Palatino Linotype" w:cs="Arial"/>
          <w:sz w:val="20"/>
          <w:szCs w:val="20"/>
          <w:highlight w:val="yellow"/>
        </w:rPr>
        <w:t>[doplní dodavatel]</w:t>
      </w:r>
    </w:p>
    <w:p w14:paraId="75EF4DBF" w14:textId="778A096E" w:rsidR="00C54318" w:rsidRPr="00114CDE" w:rsidRDefault="00C54318" w:rsidP="00BC2C06">
      <w:pPr>
        <w:spacing w:before="120" w:after="240" w:line="276" w:lineRule="auto"/>
        <w:rPr>
          <w:rFonts w:ascii="Palatino Linotype" w:hAnsi="Palatino Linotype" w:cs="Arial"/>
          <w:i/>
          <w:sz w:val="20"/>
          <w:szCs w:val="20"/>
        </w:rPr>
      </w:pPr>
      <w:r w:rsidRPr="00114CDE">
        <w:rPr>
          <w:rFonts w:ascii="Palatino Linotype" w:hAnsi="Palatino Linotype" w:cs="Arial"/>
          <w:sz w:val="20"/>
          <w:szCs w:val="20"/>
        </w:rPr>
        <w:t xml:space="preserve">dále jako </w:t>
      </w:r>
      <w:r w:rsidRPr="00114CDE">
        <w:rPr>
          <w:rFonts w:ascii="Palatino Linotype" w:hAnsi="Palatino Linotype" w:cs="Arial"/>
          <w:i/>
          <w:sz w:val="20"/>
          <w:szCs w:val="20"/>
        </w:rPr>
        <w:t>„</w:t>
      </w:r>
      <w:r w:rsidR="00886DB4" w:rsidRPr="00114CDE">
        <w:rPr>
          <w:rFonts w:ascii="Palatino Linotype" w:hAnsi="Palatino Linotype" w:cs="Arial"/>
          <w:i/>
          <w:sz w:val="20"/>
          <w:szCs w:val="20"/>
        </w:rPr>
        <w:t>prodávající</w:t>
      </w:r>
      <w:r w:rsidRPr="00114CDE">
        <w:rPr>
          <w:rFonts w:ascii="Palatino Linotype" w:hAnsi="Palatino Linotype" w:cs="Arial"/>
          <w:i/>
          <w:sz w:val="20"/>
          <w:szCs w:val="20"/>
        </w:rPr>
        <w:t>“;</w:t>
      </w:r>
      <w:r w:rsidRPr="00114CDE">
        <w:rPr>
          <w:rFonts w:ascii="Palatino Linotype" w:hAnsi="Palatino Linotype" w:cs="Arial"/>
          <w:sz w:val="20"/>
          <w:szCs w:val="20"/>
        </w:rPr>
        <w:t xml:space="preserve"> </w:t>
      </w:r>
      <w:r w:rsidR="00886DB4" w:rsidRPr="00114CDE">
        <w:rPr>
          <w:rFonts w:ascii="Palatino Linotype" w:hAnsi="Palatino Linotype" w:cs="Arial"/>
          <w:sz w:val="20"/>
          <w:szCs w:val="20"/>
        </w:rPr>
        <w:t>kupující</w:t>
      </w:r>
      <w:r w:rsidRPr="00114CDE">
        <w:rPr>
          <w:rFonts w:ascii="Palatino Linotype" w:hAnsi="Palatino Linotype" w:cs="Arial"/>
          <w:sz w:val="20"/>
          <w:szCs w:val="20"/>
        </w:rPr>
        <w:t xml:space="preserve"> a </w:t>
      </w:r>
      <w:r w:rsidR="00886DB4" w:rsidRPr="00114CDE">
        <w:rPr>
          <w:rFonts w:ascii="Palatino Linotype" w:hAnsi="Palatino Linotype" w:cs="Arial"/>
          <w:sz w:val="20"/>
          <w:szCs w:val="20"/>
        </w:rPr>
        <w:t>prodávající</w:t>
      </w:r>
      <w:r w:rsidRPr="00114CDE">
        <w:rPr>
          <w:rFonts w:ascii="Palatino Linotype" w:hAnsi="Palatino Linotype" w:cs="Arial"/>
          <w:sz w:val="20"/>
          <w:szCs w:val="20"/>
        </w:rPr>
        <w:t xml:space="preserve"> společně také jako </w:t>
      </w:r>
      <w:r w:rsidRPr="00114CDE">
        <w:rPr>
          <w:rFonts w:ascii="Palatino Linotype" w:hAnsi="Palatino Linotype" w:cs="Arial"/>
          <w:i/>
          <w:sz w:val="20"/>
          <w:szCs w:val="20"/>
        </w:rPr>
        <w:t>„smluvní strany“</w:t>
      </w:r>
    </w:p>
    <w:p w14:paraId="122C5240" w14:textId="27448F4B" w:rsidR="00B0377B" w:rsidRPr="00114CDE" w:rsidRDefault="002347CB" w:rsidP="00BC2C06">
      <w:pPr>
        <w:spacing w:before="360" w:line="276" w:lineRule="auto"/>
        <w:jc w:val="center"/>
        <w:rPr>
          <w:rFonts w:ascii="Palatino Linotype" w:hAnsi="Palatino Linotype" w:cs="Arial"/>
          <w:b/>
          <w:bCs/>
          <w:sz w:val="20"/>
          <w:szCs w:val="20"/>
        </w:rPr>
      </w:pPr>
      <w:r w:rsidRPr="00114CDE">
        <w:rPr>
          <w:rFonts w:ascii="Palatino Linotype" w:hAnsi="Palatino Linotype" w:cs="Arial"/>
          <w:b/>
          <w:bCs/>
          <w:sz w:val="20"/>
          <w:szCs w:val="20"/>
        </w:rPr>
        <w:t>Článek 1</w:t>
      </w:r>
    </w:p>
    <w:p w14:paraId="2ED472CB" w14:textId="0C39F6E8" w:rsidR="002347CB" w:rsidRPr="00114CDE" w:rsidRDefault="002347CB" w:rsidP="00BC2C06">
      <w:pPr>
        <w:spacing w:after="240" w:line="276" w:lineRule="auto"/>
        <w:jc w:val="center"/>
        <w:rPr>
          <w:rFonts w:ascii="Palatino Linotype" w:hAnsi="Palatino Linotype" w:cs="Arial"/>
          <w:b/>
          <w:color w:val="000000"/>
          <w:sz w:val="20"/>
          <w:szCs w:val="20"/>
        </w:rPr>
      </w:pPr>
      <w:r w:rsidRPr="00114CDE">
        <w:rPr>
          <w:rFonts w:ascii="Palatino Linotype" w:hAnsi="Palatino Linotype" w:cs="Arial"/>
          <w:b/>
          <w:bCs/>
          <w:sz w:val="20"/>
          <w:szCs w:val="20"/>
        </w:rPr>
        <w:t>Úvodní ustanovení</w:t>
      </w:r>
    </w:p>
    <w:p w14:paraId="122C5241" w14:textId="1A7F41D2" w:rsidR="00B0377B" w:rsidRPr="002810E9" w:rsidRDefault="00B0377B" w:rsidP="00F22FDD">
      <w:pPr>
        <w:pStyle w:val="Zkladntext"/>
        <w:numPr>
          <w:ilvl w:val="0"/>
          <w:numId w:val="5"/>
        </w:numPr>
        <w:spacing w:line="276" w:lineRule="auto"/>
        <w:jc w:val="both"/>
        <w:rPr>
          <w:rFonts w:ascii="Palatino Linotype" w:hAnsi="Palatino Linotype" w:cs="Arial"/>
          <w:i/>
          <w:color w:val="000000"/>
        </w:rPr>
      </w:pPr>
      <w:r w:rsidRPr="00114CDE">
        <w:rPr>
          <w:rFonts w:ascii="Palatino Linotype" w:hAnsi="Palatino Linotype" w:cs="Arial"/>
          <w:color w:val="000000"/>
        </w:rPr>
        <w:t>Tato smlouva je uzavírána s</w:t>
      </w:r>
      <w:r w:rsidR="00DA74C1" w:rsidRPr="00114CDE">
        <w:rPr>
          <w:rFonts w:ascii="Palatino Linotype" w:hAnsi="Palatino Linotype" w:cs="Arial"/>
          <w:color w:val="000000"/>
        </w:rPr>
        <w:t>mluvními stranami</w:t>
      </w:r>
      <w:r w:rsidRPr="00114CDE">
        <w:rPr>
          <w:rFonts w:ascii="Palatino Linotype" w:hAnsi="Palatino Linotype" w:cs="Arial"/>
          <w:color w:val="000000"/>
        </w:rPr>
        <w:t xml:space="preserve"> </w:t>
      </w:r>
      <w:r w:rsidR="0016043B" w:rsidRPr="00114CDE">
        <w:rPr>
          <w:rFonts w:ascii="Palatino Linotype" w:hAnsi="Palatino Linotype" w:cs="Arial"/>
          <w:color w:val="000000"/>
        </w:rPr>
        <w:t xml:space="preserve">na základě výsledku zadávacího řízení </w:t>
      </w:r>
      <w:r w:rsidRPr="00114CDE">
        <w:rPr>
          <w:rFonts w:ascii="Palatino Linotype" w:hAnsi="Palatino Linotype" w:cs="Arial"/>
          <w:color w:val="000000"/>
        </w:rPr>
        <w:t>veřejné zakázky nazvané</w:t>
      </w:r>
      <w:r w:rsidRPr="00114CDE">
        <w:rPr>
          <w:rFonts w:ascii="Palatino Linotype" w:hAnsi="Palatino Linotype" w:cs="Arial"/>
          <w:b/>
          <w:color w:val="000000"/>
        </w:rPr>
        <w:t xml:space="preserve"> </w:t>
      </w:r>
      <w:r w:rsidR="00114CDE" w:rsidRPr="00114CDE">
        <w:rPr>
          <w:rFonts w:ascii="Palatino Linotype" w:hAnsi="Palatino Linotype" w:cs="Arial"/>
          <w:b/>
          <w:color w:val="000000"/>
        </w:rPr>
        <w:t>„</w:t>
      </w:r>
      <w:bookmarkStart w:id="1" w:name="_Hlk45104088"/>
      <w:r w:rsidR="00B42D04" w:rsidRPr="00B42D04">
        <w:rPr>
          <w:rFonts w:ascii="Palatino Linotype" w:hAnsi="Palatino Linotype" w:cs="Arial"/>
          <w:b/>
          <w:color w:val="000000"/>
        </w:rPr>
        <w:t xml:space="preserve">Modernizace a dostavba Oblastní nemocnice Náchod, a.s., I. Etapa – </w:t>
      </w:r>
      <w:r w:rsidR="00855452">
        <w:rPr>
          <w:rFonts w:ascii="Palatino Linotype" w:hAnsi="Palatino Linotype" w:cs="Arial"/>
          <w:b/>
          <w:color w:val="000000"/>
        </w:rPr>
        <w:t xml:space="preserve">dodávka </w:t>
      </w:r>
      <w:r w:rsidR="00855452" w:rsidRPr="00114CDE">
        <w:rPr>
          <w:rFonts w:ascii="Palatino Linotype" w:hAnsi="Palatino Linotype" w:cs="Arial"/>
          <w:b/>
          <w:color w:val="000000"/>
        </w:rPr>
        <w:t xml:space="preserve">vybavení IT technikou </w:t>
      </w:r>
      <w:r w:rsidR="00855452">
        <w:rPr>
          <w:rFonts w:ascii="Palatino Linotype" w:hAnsi="Palatino Linotype" w:cs="Arial"/>
          <w:b/>
          <w:color w:val="000000"/>
        </w:rPr>
        <w:t>–</w:t>
      </w:r>
      <w:r w:rsidR="00855452" w:rsidRPr="00114CDE">
        <w:rPr>
          <w:rFonts w:ascii="Palatino Linotype" w:hAnsi="Palatino Linotype" w:cs="Arial"/>
          <w:b/>
          <w:color w:val="000000"/>
        </w:rPr>
        <w:t xml:space="preserve"> </w:t>
      </w:r>
      <w:r w:rsidR="00855452">
        <w:rPr>
          <w:rFonts w:ascii="Palatino Linotype" w:hAnsi="Palatino Linotype" w:cs="Arial"/>
          <w:b/>
          <w:color w:val="000000"/>
        </w:rPr>
        <w:t xml:space="preserve">počítačů a tiskáren </w:t>
      </w:r>
      <w:r w:rsidR="00F513FE">
        <w:rPr>
          <w:rFonts w:ascii="Palatino Linotype" w:hAnsi="Palatino Linotype" w:cs="Arial"/>
          <w:b/>
          <w:color w:val="000000"/>
        </w:rPr>
        <w:t xml:space="preserve">(HW) </w:t>
      </w:r>
      <w:r w:rsidR="00855452" w:rsidRPr="00114CDE">
        <w:rPr>
          <w:rFonts w:ascii="Palatino Linotype" w:hAnsi="Palatino Linotype" w:cs="Arial"/>
          <w:b/>
          <w:color w:val="000000"/>
        </w:rPr>
        <w:t>včetně softwarů (SW) a licencí</w:t>
      </w:r>
      <w:bookmarkEnd w:id="1"/>
      <w:r w:rsidR="00B078F4" w:rsidRPr="00114CDE">
        <w:rPr>
          <w:rFonts w:ascii="Palatino Linotype" w:hAnsi="Palatino Linotype" w:cs="Arial"/>
          <w:b/>
          <w:color w:val="000000"/>
        </w:rPr>
        <w:t>“</w:t>
      </w:r>
      <w:r w:rsidR="000C221F" w:rsidRPr="00114CDE">
        <w:rPr>
          <w:rFonts w:ascii="Palatino Linotype" w:hAnsi="Palatino Linotype" w:cs="Arial"/>
          <w:color w:val="000000"/>
        </w:rPr>
        <w:t>.</w:t>
      </w:r>
      <w:r w:rsidR="00114CDE" w:rsidRPr="00114CDE">
        <w:rPr>
          <w:rFonts w:ascii="Palatino Linotype" w:hAnsi="Palatino Linotype" w:cs="Arial"/>
        </w:rPr>
        <w:t xml:space="preserve"> (dále</w:t>
      </w:r>
      <w:r w:rsidR="00114CDE" w:rsidRPr="00114CDE">
        <w:rPr>
          <w:rFonts w:ascii="Palatino Linotype" w:hAnsi="Palatino Linotype" w:cs="Arial"/>
          <w:shd w:val="clear" w:color="auto" w:fill="FFFFFF"/>
        </w:rPr>
        <w:t xml:space="preserve"> jen „veřejná zakázka“),</w:t>
      </w:r>
      <w:r w:rsidR="00114CDE" w:rsidRPr="00114CDE">
        <w:rPr>
          <w:rFonts w:ascii="Palatino Linotype" w:hAnsi="Palatino Linotype" w:cs="Arial"/>
          <w:b/>
        </w:rPr>
        <w:t xml:space="preserve"> </w:t>
      </w:r>
      <w:r w:rsidR="001D7B46" w:rsidRPr="0073138C">
        <w:rPr>
          <w:rFonts w:ascii="Palatino Linotype" w:hAnsi="Palatino Linotype" w:cs="Arial"/>
        </w:rPr>
        <w:t>zadané v otevřeném řízení dle § 56 zákona č. 134/2016 Sb., o zadávání veřejných zakázek, v účinném znění (dále jen „ZZVZ“)</w:t>
      </w:r>
      <w:r w:rsidR="001D7B46">
        <w:rPr>
          <w:rFonts w:ascii="Palatino Linotype" w:hAnsi="Palatino Linotype" w:cs="Arial"/>
        </w:rPr>
        <w:t>.</w:t>
      </w:r>
      <w:r w:rsidR="00B078F4" w:rsidRPr="00114CDE" w:rsidDel="00B078F4">
        <w:rPr>
          <w:rFonts w:ascii="Palatino Linotype" w:hAnsi="Palatino Linotype" w:cs="Arial"/>
          <w:b/>
          <w:color w:val="000000"/>
        </w:rPr>
        <w:t xml:space="preserve"> </w:t>
      </w:r>
    </w:p>
    <w:p w14:paraId="1F0CD4C1" w14:textId="77777777" w:rsidR="002810E9" w:rsidRPr="00F22FDD" w:rsidRDefault="002810E9" w:rsidP="002810E9">
      <w:pPr>
        <w:pStyle w:val="Zkladntext"/>
        <w:spacing w:line="276" w:lineRule="auto"/>
        <w:ind w:left="360"/>
        <w:jc w:val="both"/>
        <w:rPr>
          <w:rFonts w:ascii="Palatino Linotype" w:hAnsi="Palatino Linotype" w:cs="Arial"/>
          <w:i/>
          <w:color w:val="000000"/>
        </w:rPr>
      </w:pPr>
    </w:p>
    <w:p w14:paraId="122C5244" w14:textId="23233E58" w:rsidR="0080710F" w:rsidRPr="00114CDE" w:rsidRDefault="00B0377B" w:rsidP="00BC2C06">
      <w:pPr>
        <w:spacing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2</w:t>
      </w:r>
    </w:p>
    <w:p w14:paraId="122C5245" w14:textId="77777777" w:rsidR="00B0377B" w:rsidRPr="00114CDE" w:rsidRDefault="00B0377B" w:rsidP="00BC2C06">
      <w:pPr>
        <w:pStyle w:val="Nadpis1"/>
        <w:spacing w:after="240" w:line="276" w:lineRule="auto"/>
        <w:rPr>
          <w:rFonts w:ascii="Palatino Linotype" w:hAnsi="Palatino Linotype" w:cs="Arial"/>
          <w:color w:val="000000"/>
          <w:szCs w:val="20"/>
        </w:rPr>
      </w:pPr>
      <w:r w:rsidRPr="00114CDE">
        <w:rPr>
          <w:rFonts w:ascii="Palatino Linotype" w:hAnsi="Palatino Linotype" w:cs="Arial"/>
          <w:color w:val="000000"/>
          <w:szCs w:val="20"/>
        </w:rPr>
        <w:t>Zmocněné osoby</w:t>
      </w:r>
    </w:p>
    <w:p w14:paraId="122C5246" w14:textId="58FAD52D" w:rsidR="0080710F" w:rsidRPr="00114CDE" w:rsidRDefault="00886DB4" w:rsidP="00F22FDD">
      <w:pPr>
        <w:pStyle w:val="Zkladntext"/>
        <w:numPr>
          <w:ilvl w:val="0"/>
          <w:numId w:val="6"/>
        </w:numPr>
        <w:spacing w:before="24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Kupující</w:t>
      </w:r>
      <w:r w:rsidR="00B0377B" w:rsidRPr="00114CDE">
        <w:rPr>
          <w:rFonts w:ascii="Palatino Linotype" w:hAnsi="Palatino Linotype" w:cs="Arial"/>
          <w:color w:val="000000"/>
        </w:rPr>
        <w:t xml:space="preserve"> zmocňuje následující osoby k jednání:</w:t>
      </w:r>
    </w:p>
    <w:p w14:paraId="093E8E29" w14:textId="2C35DB9B" w:rsidR="002347CB" w:rsidRPr="00114CDE" w:rsidRDefault="002347CB" w:rsidP="00BC2C06">
      <w:pPr>
        <w:pStyle w:val="Zkladntext"/>
        <w:numPr>
          <w:ilvl w:val="0"/>
          <w:numId w:val="1"/>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t xml:space="preserve">zástupce </w:t>
      </w:r>
      <w:r w:rsidR="00886DB4" w:rsidRPr="00114CDE">
        <w:rPr>
          <w:rFonts w:ascii="Palatino Linotype" w:hAnsi="Palatino Linotype" w:cs="Arial"/>
          <w:color w:val="000000"/>
        </w:rPr>
        <w:t>kupujícího</w:t>
      </w:r>
      <w:r w:rsidRPr="00114CDE">
        <w:rPr>
          <w:rFonts w:ascii="Palatino Linotype" w:hAnsi="Palatino Linotype" w:cs="Arial"/>
          <w:color w:val="000000"/>
        </w:rPr>
        <w:t xml:space="preserve"> ve věcech smluvních</w:t>
      </w:r>
      <w:r w:rsidRPr="00114CDE">
        <w:rPr>
          <w:rFonts w:ascii="Palatino Linotype" w:hAnsi="Palatino Linotype" w:cs="Arial"/>
          <w:color w:val="000000"/>
        </w:rPr>
        <w:tab/>
      </w:r>
      <w:r w:rsidR="00997E70" w:rsidRPr="00114CDE">
        <w:rPr>
          <w:rFonts w:ascii="Palatino Linotype" w:hAnsi="Palatino Linotype" w:cs="Arial"/>
          <w:color w:val="000000"/>
        </w:rPr>
        <w:t>PhDr. Jiří Štěpán, Ph.D.</w:t>
      </w:r>
    </w:p>
    <w:p w14:paraId="122C5247" w14:textId="06050BC9" w:rsidR="00B0377B" w:rsidRPr="00114CDE" w:rsidRDefault="00B0377B" w:rsidP="00BC2C06">
      <w:pPr>
        <w:pStyle w:val="Zkladntext"/>
        <w:numPr>
          <w:ilvl w:val="0"/>
          <w:numId w:val="1"/>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t xml:space="preserve">zástupce </w:t>
      </w:r>
      <w:r w:rsidR="00886DB4" w:rsidRPr="00114CDE">
        <w:rPr>
          <w:rFonts w:ascii="Palatino Linotype" w:hAnsi="Palatino Linotype" w:cs="Arial"/>
          <w:color w:val="000000"/>
        </w:rPr>
        <w:t>kupujícího</w:t>
      </w:r>
      <w:r w:rsidRPr="00114CDE">
        <w:rPr>
          <w:rFonts w:ascii="Palatino Linotype" w:hAnsi="Palatino Linotype" w:cs="Arial"/>
          <w:color w:val="000000"/>
        </w:rPr>
        <w:t xml:space="preserve"> ve věcech technických</w:t>
      </w:r>
      <w:r w:rsidR="002347CB" w:rsidRPr="00114CDE">
        <w:rPr>
          <w:rFonts w:ascii="Palatino Linotype" w:hAnsi="Palatino Linotype" w:cs="Arial"/>
          <w:color w:val="000000"/>
        </w:rPr>
        <w:tab/>
      </w:r>
      <w:r w:rsidR="001D7B46">
        <w:rPr>
          <w:rFonts w:ascii="Palatino Linotype" w:hAnsi="Palatino Linotype" w:cs="Arial"/>
          <w:color w:val="000000"/>
        </w:rPr>
        <w:t xml:space="preserve">František Mrázek DiS, Ing. Václav Nýč </w:t>
      </w:r>
    </w:p>
    <w:p w14:paraId="5A5E93E3" w14:textId="6E8C9B00" w:rsidR="00762D09" w:rsidRPr="00114CDE" w:rsidRDefault="00762D09" w:rsidP="00BC2C06">
      <w:pPr>
        <w:pStyle w:val="Zkladntext"/>
        <w:numPr>
          <w:ilvl w:val="0"/>
          <w:numId w:val="1"/>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lastRenderedPageBreak/>
        <w:t xml:space="preserve">zástupce uživatele </w:t>
      </w:r>
      <w:r w:rsidR="00045310">
        <w:rPr>
          <w:rFonts w:ascii="Palatino Linotype" w:hAnsi="Palatino Linotype" w:cs="Arial"/>
          <w:color w:val="000000"/>
        </w:rPr>
        <w:t>(Oblastní nemocnice Náchod, a.s.)</w:t>
      </w:r>
      <w:r w:rsidR="00F22FDD">
        <w:rPr>
          <w:rFonts w:ascii="Palatino Linotype" w:hAnsi="Palatino Linotype" w:cs="Arial"/>
          <w:color w:val="000000"/>
        </w:rPr>
        <w:tab/>
      </w:r>
      <w:r w:rsidR="001D7B46">
        <w:rPr>
          <w:rFonts w:ascii="Palatino Linotype" w:hAnsi="Palatino Linotype" w:cs="Arial"/>
          <w:color w:val="000000"/>
        </w:rPr>
        <w:t>Ing. Bohuslav Hrabčuk, Miroslav Bůžek</w:t>
      </w:r>
    </w:p>
    <w:p w14:paraId="122C524C" w14:textId="31188F43" w:rsidR="00B0377B" w:rsidRPr="00114CDE" w:rsidRDefault="00886DB4" w:rsidP="00F22FDD">
      <w:pPr>
        <w:pStyle w:val="Zkladntext"/>
        <w:numPr>
          <w:ilvl w:val="0"/>
          <w:numId w:val="6"/>
        </w:numPr>
        <w:spacing w:before="24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w:t>
      </w:r>
      <w:r w:rsidR="00B0377B" w:rsidRPr="00114CDE">
        <w:rPr>
          <w:rFonts w:ascii="Palatino Linotype" w:hAnsi="Palatino Linotype" w:cs="Arial"/>
          <w:color w:val="000000"/>
        </w:rPr>
        <w:t xml:space="preserve"> zmocňuje následující osoby k jednání:</w:t>
      </w:r>
    </w:p>
    <w:p w14:paraId="122C524D" w14:textId="152D6873" w:rsidR="00B0377B" w:rsidRPr="00114CDE" w:rsidRDefault="00B0377B" w:rsidP="00F22FDD">
      <w:pPr>
        <w:pStyle w:val="Zkladntext"/>
        <w:numPr>
          <w:ilvl w:val="0"/>
          <w:numId w:val="3"/>
        </w:numPr>
        <w:spacing w:before="60" w:after="0" w:line="276" w:lineRule="auto"/>
        <w:jc w:val="both"/>
        <w:rPr>
          <w:rFonts w:ascii="Palatino Linotype" w:hAnsi="Palatino Linotype" w:cs="Arial"/>
          <w:color w:val="000000"/>
        </w:rPr>
      </w:pPr>
      <w:r w:rsidRPr="00114CDE">
        <w:rPr>
          <w:rFonts w:ascii="Palatino Linotype" w:hAnsi="Palatino Linotype" w:cs="Arial"/>
          <w:color w:val="000000"/>
        </w:rPr>
        <w:t>ve věcech technických:</w:t>
      </w:r>
      <w:r w:rsidR="00D54A0D" w:rsidRPr="00114CDE">
        <w:rPr>
          <w:rFonts w:ascii="Palatino Linotype" w:hAnsi="Palatino Linotype" w:cs="Arial"/>
          <w:color w:val="000000"/>
        </w:rPr>
        <w:t xml:space="preserve"> </w:t>
      </w:r>
      <w:r w:rsidR="002347CB" w:rsidRPr="00114CDE">
        <w:rPr>
          <w:rFonts w:ascii="Palatino Linotype" w:hAnsi="Palatino Linotype" w:cs="Arial"/>
          <w:color w:val="000000"/>
          <w:highlight w:val="yellow"/>
          <w:lang w:val="en-US"/>
        </w:rPr>
        <w:t>[</w:t>
      </w:r>
      <w:proofErr w:type="spellStart"/>
      <w:r w:rsidR="002347CB" w:rsidRPr="00114CDE">
        <w:rPr>
          <w:rFonts w:ascii="Palatino Linotype" w:hAnsi="Palatino Linotype" w:cs="Arial"/>
          <w:color w:val="000000"/>
          <w:highlight w:val="yellow"/>
          <w:lang w:val="en-US"/>
        </w:rPr>
        <w:t>dopln</w:t>
      </w:r>
      <w:proofErr w:type="spellEnd"/>
      <w:r w:rsidR="002347CB" w:rsidRPr="00114CDE">
        <w:rPr>
          <w:rFonts w:ascii="Palatino Linotype" w:hAnsi="Palatino Linotype" w:cs="Arial"/>
          <w:color w:val="000000"/>
          <w:highlight w:val="yellow"/>
        </w:rPr>
        <w:t>í dodavatel</w:t>
      </w:r>
      <w:r w:rsidR="002347CB" w:rsidRPr="00114CDE">
        <w:rPr>
          <w:rFonts w:ascii="Palatino Linotype" w:hAnsi="Palatino Linotype" w:cs="Arial"/>
          <w:color w:val="000000"/>
          <w:highlight w:val="yellow"/>
          <w:lang w:val="en-US"/>
        </w:rPr>
        <w:t>]</w:t>
      </w:r>
    </w:p>
    <w:p w14:paraId="122C5250" w14:textId="77777777" w:rsidR="00B0377B" w:rsidRPr="00114CDE" w:rsidRDefault="00B0377B" w:rsidP="00F22FDD">
      <w:pPr>
        <w:pStyle w:val="Zkladntext"/>
        <w:numPr>
          <w:ilvl w:val="0"/>
          <w:numId w:val="6"/>
        </w:numPr>
        <w:spacing w:before="240" w:line="276" w:lineRule="auto"/>
        <w:ind w:left="357" w:hanging="357"/>
        <w:jc w:val="both"/>
        <w:rPr>
          <w:rFonts w:ascii="Palatino Linotype" w:hAnsi="Palatino Linotype" w:cs="Arial"/>
          <w:color w:val="000000"/>
        </w:rPr>
      </w:pPr>
      <w:r w:rsidRPr="00114CDE">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3F739036" w14:textId="7FA58A63" w:rsidR="00CC2655" w:rsidRPr="00114CDE" w:rsidRDefault="00762D09" w:rsidP="00F22FDD">
      <w:pPr>
        <w:pStyle w:val="Zkladntext"/>
        <w:numPr>
          <w:ilvl w:val="0"/>
          <w:numId w:val="6"/>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Je-li zástupce </w:t>
      </w:r>
      <w:r w:rsidR="006730A7" w:rsidRPr="00114CDE">
        <w:rPr>
          <w:rFonts w:ascii="Palatino Linotype" w:hAnsi="Palatino Linotype" w:cs="Arial"/>
          <w:color w:val="000000"/>
        </w:rPr>
        <w:t>kupujícího</w:t>
      </w:r>
      <w:r w:rsidRPr="00114CDE">
        <w:rPr>
          <w:rFonts w:ascii="Palatino Linotype" w:hAnsi="Palatino Linotype" w:cs="Arial"/>
          <w:color w:val="000000"/>
        </w:rPr>
        <w:t xml:space="preserve"> ve věcech smluvních dle článku </w:t>
      </w:r>
      <w:r w:rsidR="0059055E" w:rsidRPr="00114CDE">
        <w:rPr>
          <w:rFonts w:ascii="Palatino Linotype" w:hAnsi="Palatino Linotype" w:cs="Arial"/>
          <w:color w:val="000000"/>
        </w:rPr>
        <w:t>2</w:t>
      </w:r>
      <w:r w:rsidRPr="00114CDE">
        <w:rPr>
          <w:rFonts w:ascii="Palatino Linotype" w:hAnsi="Palatino Linotype" w:cs="Arial"/>
          <w:color w:val="000000"/>
        </w:rPr>
        <w:t xml:space="preserve"> odst. 1 písm. a) osoba odlišná od osoby oprávněné jednat za </w:t>
      </w:r>
      <w:r w:rsidR="006730A7" w:rsidRPr="00114CDE">
        <w:rPr>
          <w:rFonts w:ascii="Palatino Linotype" w:hAnsi="Palatino Linotype" w:cs="Arial"/>
          <w:color w:val="000000"/>
        </w:rPr>
        <w:t>kupujícího</w:t>
      </w:r>
      <w:r w:rsidRPr="00114CDE">
        <w:rPr>
          <w:rFonts w:ascii="Palatino Linotype" w:hAnsi="Palatino Linotype" w:cs="Arial"/>
          <w:color w:val="000000"/>
        </w:rPr>
        <w:t xml:space="preserve"> dle právních předpisů, není oprávněn uzavírat dodatky k této smlouvě ani tuto smlouvu ukončit.</w:t>
      </w:r>
    </w:p>
    <w:p w14:paraId="122C5251" w14:textId="32AF859E"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3</w:t>
      </w:r>
    </w:p>
    <w:p w14:paraId="122C5252" w14:textId="69F4A131" w:rsidR="00B0377B" w:rsidRPr="00114CDE" w:rsidRDefault="006E0A02"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Podklady pro uzavření smlouvy</w:t>
      </w:r>
    </w:p>
    <w:p w14:paraId="03ACE506" w14:textId="20C1D37F" w:rsidR="006E0A02" w:rsidRPr="00114CDE" w:rsidRDefault="006E0A02" w:rsidP="00F22FDD">
      <w:pPr>
        <w:pStyle w:val="Zkladntext"/>
        <w:numPr>
          <w:ilvl w:val="0"/>
          <w:numId w:val="64"/>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Základním podkladem pro uzavření této smlouvy je nabídka </w:t>
      </w:r>
      <w:r w:rsidR="00886DB4" w:rsidRPr="00114CDE">
        <w:rPr>
          <w:rFonts w:ascii="Palatino Linotype" w:hAnsi="Palatino Linotype" w:cs="Arial"/>
          <w:color w:val="000000"/>
        </w:rPr>
        <w:t>prodávajícího</w:t>
      </w:r>
      <w:r w:rsidRPr="00114CDE">
        <w:rPr>
          <w:rFonts w:ascii="Palatino Linotype" w:hAnsi="Palatino Linotype" w:cs="Arial"/>
          <w:color w:val="000000"/>
        </w:rPr>
        <w:t xml:space="preserve"> podaná dne </w:t>
      </w:r>
      <w:r w:rsidRPr="00114CDE">
        <w:rPr>
          <w:rFonts w:ascii="Palatino Linotype" w:hAnsi="Palatino Linotype" w:cs="Arial"/>
          <w:color w:val="000000"/>
          <w:highlight w:val="yellow"/>
        </w:rPr>
        <w:t>………</w:t>
      </w:r>
      <w:r w:rsidRPr="00114CDE">
        <w:rPr>
          <w:rFonts w:ascii="Palatino Linotype" w:hAnsi="Palatino Linotype" w:cs="Arial"/>
          <w:color w:val="000000"/>
        </w:rPr>
        <w:t xml:space="preserve"> v rámci </w:t>
      </w:r>
      <w:r w:rsidR="00261C40" w:rsidRPr="00114CDE">
        <w:rPr>
          <w:rFonts w:ascii="Palatino Linotype" w:hAnsi="Palatino Linotype" w:cs="Arial"/>
          <w:color w:val="000000"/>
        </w:rPr>
        <w:t xml:space="preserve">zadávacího řízení </w:t>
      </w:r>
      <w:r w:rsidRPr="00114CDE">
        <w:rPr>
          <w:rFonts w:ascii="Palatino Linotype" w:hAnsi="Palatino Linotype" w:cs="Arial"/>
          <w:color w:val="000000"/>
        </w:rPr>
        <w:t>veřejné zakázky.</w:t>
      </w:r>
    </w:p>
    <w:p w14:paraId="122C525D" w14:textId="5062B26F" w:rsidR="000610E8" w:rsidRPr="00114CDE" w:rsidRDefault="00B0377B" w:rsidP="00F22FDD">
      <w:pPr>
        <w:pStyle w:val="Zkladntext"/>
        <w:numPr>
          <w:ilvl w:val="0"/>
          <w:numId w:val="64"/>
        </w:numPr>
        <w:spacing w:before="12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Předmět díla je vymezen následující dokumentací, která tvoří přílohy této smlouvy:</w:t>
      </w:r>
    </w:p>
    <w:p w14:paraId="07B7EB1E" w14:textId="73E2F020" w:rsidR="00261C40" w:rsidRPr="00EA20D4" w:rsidRDefault="00261C40" w:rsidP="00BC2C06">
      <w:pPr>
        <w:pStyle w:val="Zkladntext"/>
        <w:numPr>
          <w:ilvl w:val="0"/>
          <w:numId w:val="2"/>
        </w:numPr>
        <w:spacing w:before="60" w:after="60" w:line="276" w:lineRule="auto"/>
        <w:ind w:left="714" w:hanging="357"/>
        <w:jc w:val="both"/>
        <w:rPr>
          <w:rFonts w:ascii="Palatino Linotype" w:hAnsi="Palatino Linotype" w:cs="Arial"/>
        </w:rPr>
      </w:pPr>
      <w:r w:rsidRPr="00114CDE">
        <w:rPr>
          <w:rFonts w:ascii="Palatino Linotype" w:hAnsi="Palatino Linotype" w:cs="Arial"/>
        </w:rPr>
        <w:t>Příloha č. 1</w:t>
      </w:r>
      <w:r w:rsidRPr="00114CDE">
        <w:rPr>
          <w:rFonts w:ascii="Palatino Linotype" w:hAnsi="Palatino Linotype" w:cs="Arial"/>
        </w:rPr>
        <w:tab/>
      </w:r>
      <w:r w:rsidR="00F513FE" w:rsidRPr="00F513FE">
        <w:rPr>
          <w:rFonts w:ascii="Palatino Linotype" w:hAnsi="Palatino Linotype" w:cs="Arial"/>
        </w:rPr>
        <w:t>Specifikace předmětu dodávky</w:t>
      </w:r>
      <w:r w:rsidR="00336804">
        <w:rPr>
          <w:rFonts w:ascii="Palatino Linotype" w:hAnsi="Palatino Linotype" w:cs="Arial"/>
        </w:rPr>
        <w:t>.</w:t>
      </w:r>
    </w:p>
    <w:p w14:paraId="1FAF66C8" w14:textId="06599F91" w:rsidR="00630CA7" w:rsidRPr="003731F0" w:rsidRDefault="001442D7" w:rsidP="00DC6B58">
      <w:pPr>
        <w:pStyle w:val="Zkladntext"/>
        <w:numPr>
          <w:ilvl w:val="0"/>
          <w:numId w:val="2"/>
        </w:numPr>
        <w:spacing w:before="60" w:after="60" w:line="276" w:lineRule="auto"/>
        <w:jc w:val="both"/>
        <w:rPr>
          <w:rFonts w:ascii="Palatino Linotype" w:hAnsi="Palatino Linotype" w:cs="Arial"/>
        </w:rPr>
      </w:pPr>
      <w:r w:rsidRPr="003731F0">
        <w:rPr>
          <w:rFonts w:ascii="Palatino Linotype" w:hAnsi="Palatino Linotype" w:cs="Arial"/>
        </w:rPr>
        <w:t>Příloha č. 2</w:t>
      </w:r>
      <w:r w:rsidR="001D7B46" w:rsidRPr="003731F0">
        <w:rPr>
          <w:rFonts w:ascii="Palatino Linotype" w:hAnsi="Palatino Linotype" w:cs="Arial"/>
        </w:rPr>
        <w:tab/>
      </w:r>
      <w:r w:rsidR="00630CA7" w:rsidRPr="003731F0">
        <w:rPr>
          <w:rFonts w:ascii="Palatino Linotype" w:hAnsi="Palatino Linotype" w:cs="Arial"/>
        </w:rPr>
        <w:t xml:space="preserve">Položkový rozpočet </w:t>
      </w:r>
    </w:p>
    <w:p w14:paraId="18F88E56" w14:textId="06E169DC" w:rsidR="008835A2" w:rsidRPr="008835A2" w:rsidRDefault="008835A2" w:rsidP="00BC2C06">
      <w:pPr>
        <w:pStyle w:val="Zkladntext"/>
        <w:numPr>
          <w:ilvl w:val="0"/>
          <w:numId w:val="2"/>
        </w:numPr>
        <w:spacing w:before="60" w:after="60" w:line="276" w:lineRule="auto"/>
        <w:jc w:val="both"/>
        <w:rPr>
          <w:rFonts w:ascii="Palatino Linotype" w:hAnsi="Palatino Linotype" w:cs="Arial"/>
        </w:rPr>
      </w:pPr>
      <w:r>
        <w:rPr>
          <w:rFonts w:ascii="Palatino Linotype" w:hAnsi="Palatino Linotype" w:cs="Arial"/>
        </w:rPr>
        <w:t xml:space="preserve">Příloha č. </w:t>
      </w:r>
      <w:r w:rsidR="003731F0">
        <w:rPr>
          <w:rFonts w:ascii="Palatino Linotype" w:hAnsi="Palatino Linotype" w:cs="Arial"/>
        </w:rPr>
        <w:t>3</w:t>
      </w:r>
      <w:r w:rsidRPr="00114CDE">
        <w:rPr>
          <w:rFonts w:ascii="Palatino Linotype" w:hAnsi="Palatino Linotype" w:cs="Arial"/>
        </w:rPr>
        <w:tab/>
      </w:r>
      <w:r w:rsidR="00336804">
        <w:rPr>
          <w:rFonts w:ascii="Palatino Linotype" w:hAnsi="Palatino Linotype" w:cs="Arial"/>
        </w:rPr>
        <w:t>Závazný v</w:t>
      </w:r>
      <w:r>
        <w:rPr>
          <w:rFonts w:ascii="Palatino Linotype" w:hAnsi="Palatino Linotype" w:cs="Arial"/>
        </w:rPr>
        <w:t xml:space="preserve">zor akceptačního protokolu </w:t>
      </w:r>
    </w:p>
    <w:p w14:paraId="1FE34EBA" w14:textId="108328FB" w:rsidR="00261C40" w:rsidRPr="00114CDE" w:rsidRDefault="00261C40" w:rsidP="00BC2C06">
      <w:pPr>
        <w:pStyle w:val="Zkladntext"/>
        <w:numPr>
          <w:ilvl w:val="0"/>
          <w:numId w:val="2"/>
        </w:numPr>
        <w:tabs>
          <w:tab w:val="clear" w:pos="720"/>
        </w:tabs>
        <w:spacing w:before="60" w:after="60" w:line="276" w:lineRule="auto"/>
        <w:ind w:left="714" w:hanging="357"/>
        <w:jc w:val="both"/>
        <w:rPr>
          <w:rFonts w:ascii="Palatino Linotype" w:hAnsi="Palatino Linotype" w:cs="Arial"/>
          <w:color w:val="000000"/>
          <w:highlight w:val="cyan"/>
        </w:rPr>
      </w:pPr>
      <w:r w:rsidRPr="00114CDE">
        <w:rPr>
          <w:rFonts w:ascii="Palatino Linotype" w:hAnsi="Palatino Linotype" w:cs="Arial"/>
          <w:color w:val="000000"/>
          <w:highlight w:val="cyan"/>
        </w:rPr>
        <w:t xml:space="preserve">Příloha č. </w:t>
      </w:r>
      <w:r w:rsidR="003731F0">
        <w:rPr>
          <w:rFonts w:ascii="Palatino Linotype" w:hAnsi="Palatino Linotype" w:cs="Arial"/>
          <w:color w:val="000000"/>
          <w:highlight w:val="cyan"/>
        </w:rPr>
        <w:t>4</w:t>
      </w:r>
      <w:r w:rsidRPr="00114CDE">
        <w:rPr>
          <w:rFonts w:ascii="Palatino Linotype" w:hAnsi="Palatino Linotype" w:cs="Arial"/>
          <w:color w:val="000000"/>
          <w:highlight w:val="cyan"/>
        </w:rPr>
        <w:tab/>
        <w:t xml:space="preserve">Vybraná vysvětlení zadávací dokumentace (bude doplněno </w:t>
      </w:r>
      <w:r w:rsidR="00886DB4" w:rsidRPr="00114CDE">
        <w:rPr>
          <w:rFonts w:ascii="Palatino Linotype" w:hAnsi="Palatino Linotype" w:cs="Arial"/>
          <w:color w:val="000000"/>
          <w:highlight w:val="cyan"/>
        </w:rPr>
        <w:t>kupující</w:t>
      </w:r>
      <w:r w:rsidRPr="00114CDE">
        <w:rPr>
          <w:rFonts w:ascii="Palatino Linotype" w:hAnsi="Palatino Linotype" w:cs="Arial"/>
          <w:color w:val="000000"/>
          <w:highlight w:val="cyan"/>
        </w:rPr>
        <w:t xml:space="preserve">m </w:t>
      </w:r>
    </w:p>
    <w:p w14:paraId="75641C32" w14:textId="079819EC" w:rsidR="00261C40" w:rsidRPr="00114CDE" w:rsidRDefault="00261C40" w:rsidP="00BC2C06">
      <w:pPr>
        <w:pStyle w:val="Zkladntext"/>
        <w:spacing w:before="60" w:after="60" w:line="276" w:lineRule="auto"/>
        <w:ind w:left="2132"/>
        <w:jc w:val="both"/>
        <w:rPr>
          <w:rFonts w:ascii="Palatino Linotype" w:hAnsi="Palatino Linotype" w:cs="Arial"/>
          <w:color w:val="000000"/>
        </w:rPr>
      </w:pPr>
      <w:r w:rsidRPr="00114CDE">
        <w:rPr>
          <w:rFonts w:ascii="Palatino Linotype" w:hAnsi="Palatino Linotype" w:cs="Arial"/>
          <w:color w:val="000000"/>
          <w:highlight w:val="cyan"/>
        </w:rPr>
        <w:t>před podpisem</w:t>
      </w:r>
      <w:r w:rsidRPr="00114CDE">
        <w:rPr>
          <w:rFonts w:ascii="Palatino Linotype" w:hAnsi="Palatino Linotype" w:cs="Arial"/>
          <w:color w:val="000000"/>
          <w:highlight w:val="cyan"/>
        </w:rPr>
        <w:tab/>
        <w:t>smlouvy)</w:t>
      </w:r>
    </w:p>
    <w:p w14:paraId="122C5266" w14:textId="73B721B5" w:rsidR="0080710F" w:rsidRDefault="00886DB4" w:rsidP="00F22FDD">
      <w:pPr>
        <w:pStyle w:val="Zkladntext"/>
        <w:numPr>
          <w:ilvl w:val="0"/>
          <w:numId w:val="64"/>
        </w:numPr>
        <w:spacing w:before="240" w:after="240" w:line="276" w:lineRule="auto"/>
        <w:jc w:val="both"/>
        <w:rPr>
          <w:rFonts w:ascii="Palatino Linotype" w:hAnsi="Palatino Linotype" w:cs="Arial"/>
          <w:color w:val="000000"/>
        </w:rPr>
      </w:pPr>
      <w:r w:rsidRPr="00114CDE">
        <w:rPr>
          <w:rFonts w:ascii="Palatino Linotype" w:hAnsi="Palatino Linotype" w:cs="Arial"/>
          <w:color w:val="000000"/>
        </w:rPr>
        <w:t>Prodávající</w:t>
      </w:r>
      <w:r w:rsidR="00B0377B" w:rsidRPr="00114CDE">
        <w:rPr>
          <w:rFonts w:ascii="Palatino Linotype" w:hAnsi="Palatino Linotype" w:cs="Arial"/>
          <w:color w:val="000000"/>
        </w:rPr>
        <w:t xml:space="preserve"> prohl</w:t>
      </w:r>
      <w:r w:rsidRPr="00114CDE">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114CDE">
        <w:rPr>
          <w:rFonts w:ascii="Palatino Linotype" w:hAnsi="Palatino Linotype" w:cs="Arial"/>
          <w:color w:val="000000"/>
        </w:rPr>
        <w:t xml:space="preserve">do </w:t>
      </w:r>
      <w:r w:rsidRPr="00114CDE">
        <w:rPr>
          <w:rFonts w:ascii="Palatino Linotype" w:hAnsi="Palatino Linotype" w:cs="Arial"/>
          <w:color w:val="000000"/>
        </w:rPr>
        <w:t>jeho nabídky</w:t>
      </w:r>
      <w:r w:rsidR="005E4D65" w:rsidRPr="00114CDE">
        <w:rPr>
          <w:rFonts w:ascii="Palatino Linotype" w:hAnsi="Palatino Linotype" w:cs="Arial"/>
          <w:color w:val="000000"/>
        </w:rPr>
        <w:t>.</w:t>
      </w:r>
    </w:p>
    <w:p w14:paraId="26A97EAB" w14:textId="50289FD7" w:rsidR="00630CA7" w:rsidRPr="00630CA7" w:rsidRDefault="00630CA7" w:rsidP="00F22FDD">
      <w:pPr>
        <w:pStyle w:val="Zkladntext"/>
        <w:numPr>
          <w:ilvl w:val="0"/>
          <w:numId w:val="64"/>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69F11FC" w14:textId="57425419" w:rsidR="00261C40" w:rsidRDefault="00886DB4" w:rsidP="00F22FDD">
      <w:pPr>
        <w:pStyle w:val="Zkladntext"/>
        <w:numPr>
          <w:ilvl w:val="0"/>
          <w:numId w:val="64"/>
        </w:numPr>
        <w:spacing w:before="240" w:after="24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w:t>
      </w:r>
      <w:r w:rsidR="00261C40" w:rsidRPr="00114CDE">
        <w:rPr>
          <w:rFonts w:ascii="Palatino Linotype" w:hAnsi="Palatino Linotype" w:cs="Arial"/>
          <w:color w:val="000000"/>
        </w:rPr>
        <w:t xml:space="preserve"> dále prohlašuje, </w:t>
      </w:r>
      <w:r w:rsidR="00D81877" w:rsidRPr="00114CDE">
        <w:rPr>
          <w:rFonts w:ascii="Palatino Linotype" w:hAnsi="Palatino Linotype" w:cs="Arial"/>
          <w:color w:val="000000"/>
        </w:rPr>
        <w:t>že realizaci dodávek a souvisejících služeb</w:t>
      </w:r>
      <w:r w:rsidR="00261C40" w:rsidRPr="00114CDE">
        <w:rPr>
          <w:rFonts w:ascii="Palatino Linotype" w:hAnsi="Palatino Linotype" w:cs="Arial"/>
          <w:color w:val="000000"/>
        </w:rPr>
        <w:t xml:space="preserve"> dle této smlouvy provede v souladu se zadávací dokumentací veřejné zakázky včetně všech jejích vysvětlení zadavatelem.</w:t>
      </w:r>
    </w:p>
    <w:p w14:paraId="122C526E" w14:textId="26B66747" w:rsidR="00B0377B" w:rsidRPr="00CF4475" w:rsidRDefault="00630CA7" w:rsidP="00CF4475">
      <w:pPr>
        <w:pStyle w:val="Zkladntext"/>
        <w:numPr>
          <w:ilvl w:val="0"/>
          <w:numId w:val="64"/>
        </w:numPr>
        <w:spacing w:before="240" w:after="240" w:line="276" w:lineRule="auto"/>
        <w:ind w:left="357" w:hanging="357"/>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uvedenou v </w:t>
      </w:r>
      <w:r w:rsidRPr="004A21BE">
        <w:rPr>
          <w:rFonts w:ascii="Palatino Linotype" w:hAnsi="Palatino Linotype" w:cs="Arial"/>
          <w:color w:val="000000"/>
        </w:rPr>
        <w:t xml:space="preserve">článku </w:t>
      </w:r>
      <w:r w:rsidR="00CF4475" w:rsidRPr="004A21BE">
        <w:rPr>
          <w:rFonts w:ascii="Palatino Linotype" w:hAnsi="Palatino Linotype" w:cs="Arial"/>
          <w:color w:val="000000"/>
        </w:rPr>
        <w:t>7</w:t>
      </w:r>
      <w:r w:rsidRPr="004A21BE">
        <w:rPr>
          <w:rFonts w:ascii="Palatino Linotype" w:hAnsi="Palatino Linotype" w:cs="Arial"/>
          <w:color w:val="000000"/>
        </w:rPr>
        <w:t xml:space="preserve"> této smlouvy</w:t>
      </w:r>
      <w:r w:rsidR="00CF4475" w:rsidRPr="004A21BE">
        <w:rPr>
          <w:rFonts w:ascii="Palatino Linotype" w:hAnsi="Palatino Linotype" w:cs="Arial"/>
          <w:color w:val="000000"/>
        </w:rPr>
        <w:t>.</w:t>
      </w:r>
    </w:p>
    <w:p w14:paraId="122C526F" w14:textId="12A5C043"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4</w:t>
      </w:r>
    </w:p>
    <w:p w14:paraId="122C5270" w14:textId="77777777" w:rsidR="00B0377B" w:rsidRPr="00114CDE" w:rsidRDefault="00B0377B" w:rsidP="00BC2C06">
      <w:pPr>
        <w:pStyle w:val="Nadpis1"/>
        <w:spacing w:after="240" w:line="276" w:lineRule="auto"/>
        <w:rPr>
          <w:rFonts w:ascii="Palatino Linotype" w:hAnsi="Palatino Linotype" w:cs="Arial"/>
          <w:b w:val="0"/>
          <w:color w:val="000000"/>
          <w:szCs w:val="20"/>
        </w:rPr>
      </w:pPr>
      <w:r w:rsidRPr="002810E9">
        <w:rPr>
          <w:rFonts w:ascii="Palatino Linotype" w:hAnsi="Palatino Linotype" w:cs="Arial"/>
          <w:color w:val="000000"/>
          <w:szCs w:val="20"/>
        </w:rPr>
        <w:lastRenderedPageBreak/>
        <w:t>Předmět smlouvy</w:t>
      </w:r>
    </w:p>
    <w:p w14:paraId="3A1FB81C" w14:textId="7874857D" w:rsidR="00ED4CA3" w:rsidRDefault="00E676C5"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114CDE">
        <w:rPr>
          <w:rFonts w:ascii="Palatino Linotype" w:hAnsi="Palatino Linotype" w:cs="Arial"/>
          <w:color w:val="000000"/>
        </w:rPr>
        <w:t xml:space="preserve">Prodávající se zavazuje dodat kupujícímu </w:t>
      </w:r>
      <w:r w:rsidR="00F513FE">
        <w:rPr>
          <w:rFonts w:ascii="Palatino Linotype" w:hAnsi="Palatino Linotype" w:cs="Arial"/>
          <w:b/>
          <w:color w:val="000000"/>
        </w:rPr>
        <w:t xml:space="preserve">počítače a tiskárny (HW) </w:t>
      </w:r>
      <w:r w:rsidR="00F513FE" w:rsidRPr="00114CDE">
        <w:rPr>
          <w:rFonts w:ascii="Palatino Linotype" w:hAnsi="Palatino Linotype" w:cs="Arial"/>
          <w:b/>
          <w:color w:val="000000"/>
        </w:rPr>
        <w:t>včetně softwarů (SW) a licencí</w:t>
      </w:r>
      <w:r w:rsidR="00343616">
        <w:rPr>
          <w:rFonts w:ascii="Palatino Linotype" w:hAnsi="Palatino Linotype" w:cs="Arial"/>
          <w:color w:val="000000"/>
        </w:rPr>
        <w:t xml:space="preserve"> </w:t>
      </w:r>
      <w:r w:rsidR="00B078F4" w:rsidRPr="00114CDE">
        <w:rPr>
          <w:rFonts w:ascii="Palatino Linotype" w:hAnsi="Palatino Linotype" w:cs="Arial"/>
          <w:color w:val="000000"/>
        </w:rPr>
        <w:t xml:space="preserve">a poskytnutí souvisejících služeb </w:t>
      </w:r>
      <w:r w:rsidR="009A0098">
        <w:rPr>
          <w:rFonts w:ascii="Palatino Linotype" w:hAnsi="Palatino Linotype" w:cs="Arial"/>
          <w:color w:val="000000"/>
        </w:rPr>
        <w:t xml:space="preserve">dle specifikace a </w:t>
      </w:r>
      <w:r w:rsidR="000606E3">
        <w:rPr>
          <w:rFonts w:ascii="Palatino Linotype" w:hAnsi="Palatino Linotype" w:cs="Arial"/>
          <w:color w:val="000000"/>
        </w:rPr>
        <w:t>rozsahu</w:t>
      </w:r>
      <w:r w:rsidRPr="00114CDE">
        <w:rPr>
          <w:rFonts w:ascii="Palatino Linotype" w:hAnsi="Palatino Linotype" w:cs="Arial"/>
          <w:color w:val="000000"/>
        </w:rPr>
        <w:t xml:space="preserve">, které jsou uvedeny v </w:t>
      </w:r>
      <w:r w:rsidRPr="00AE520C">
        <w:rPr>
          <w:rFonts w:ascii="Palatino Linotype" w:hAnsi="Palatino Linotype" w:cs="Arial"/>
          <w:color w:val="000000"/>
        </w:rPr>
        <w:t>přílo</w:t>
      </w:r>
      <w:r w:rsidR="000606E3">
        <w:rPr>
          <w:rFonts w:ascii="Palatino Linotype" w:hAnsi="Palatino Linotype" w:cs="Arial"/>
          <w:color w:val="000000"/>
        </w:rPr>
        <w:t>hách</w:t>
      </w:r>
      <w:r w:rsidRPr="00AE520C">
        <w:rPr>
          <w:rFonts w:ascii="Palatino Linotype" w:hAnsi="Palatino Linotype" w:cs="Arial"/>
          <w:color w:val="000000"/>
        </w:rPr>
        <w:t xml:space="preserve"> č. 1</w:t>
      </w:r>
      <w:r w:rsidR="000606E3">
        <w:rPr>
          <w:rFonts w:ascii="Palatino Linotype" w:hAnsi="Palatino Linotype" w:cs="Arial"/>
          <w:color w:val="000000"/>
        </w:rPr>
        <w:t xml:space="preserve"> a 2</w:t>
      </w:r>
      <w:r w:rsidRPr="00AE520C">
        <w:rPr>
          <w:rFonts w:ascii="Palatino Linotype" w:hAnsi="Palatino Linotype" w:cs="Arial"/>
          <w:color w:val="000000"/>
        </w:rPr>
        <w:t>, kter</w:t>
      </w:r>
      <w:r w:rsidR="000606E3">
        <w:rPr>
          <w:rFonts w:ascii="Palatino Linotype" w:hAnsi="Palatino Linotype" w:cs="Arial"/>
          <w:color w:val="000000"/>
        </w:rPr>
        <w:t>é</w:t>
      </w:r>
      <w:r w:rsidRPr="00114CDE">
        <w:rPr>
          <w:rFonts w:ascii="Palatino Linotype" w:hAnsi="Palatino Linotype" w:cs="Arial"/>
          <w:color w:val="000000"/>
        </w:rPr>
        <w:t xml:space="preserve"> tvoří nedílnou součást této smlouvy (dále jen „zboží</w:t>
      </w:r>
      <w:r w:rsidR="00C43F68" w:rsidRPr="00114CDE">
        <w:rPr>
          <w:rFonts w:ascii="Palatino Linotype" w:hAnsi="Palatino Linotype" w:cs="Arial"/>
          <w:color w:val="000000"/>
        </w:rPr>
        <w:t>“</w:t>
      </w:r>
      <w:r w:rsidR="00C43F68">
        <w:rPr>
          <w:rFonts w:ascii="Palatino Linotype" w:hAnsi="Palatino Linotype" w:cs="Arial"/>
          <w:color w:val="000000"/>
        </w:rPr>
        <w:t xml:space="preserve"> nebo </w:t>
      </w:r>
      <w:r w:rsidR="00C43F68" w:rsidRPr="00114CDE">
        <w:rPr>
          <w:rFonts w:ascii="Palatino Linotype" w:hAnsi="Palatino Linotype" w:cs="Arial"/>
          <w:color w:val="000000"/>
        </w:rPr>
        <w:t>„</w:t>
      </w:r>
      <w:r w:rsidR="00814A40">
        <w:rPr>
          <w:rFonts w:ascii="Palatino Linotype" w:hAnsi="Palatino Linotype" w:cs="Arial"/>
          <w:color w:val="000000"/>
        </w:rPr>
        <w:t xml:space="preserve">vybavení </w:t>
      </w:r>
      <w:r w:rsidR="009A0098">
        <w:rPr>
          <w:rFonts w:ascii="Palatino Linotype" w:hAnsi="Palatino Linotype" w:cs="Arial"/>
          <w:color w:val="000000"/>
        </w:rPr>
        <w:t>IT</w:t>
      </w:r>
      <w:r w:rsidRPr="00114CDE">
        <w:rPr>
          <w:rFonts w:ascii="Palatino Linotype" w:hAnsi="Palatino Linotype" w:cs="Arial"/>
          <w:color w:val="000000"/>
        </w:rPr>
        <w:t xml:space="preserve">“), včetně dohodnutých </w:t>
      </w:r>
      <w:r w:rsidRPr="00296465">
        <w:rPr>
          <w:rFonts w:ascii="Palatino Linotype" w:hAnsi="Palatino Linotype" w:cs="Arial"/>
          <w:color w:val="000000"/>
        </w:rPr>
        <w:t>záručních podmínek</w:t>
      </w:r>
      <w:r w:rsidRPr="00114CDE">
        <w:rPr>
          <w:rFonts w:ascii="Palatino Linotype" w:hAnsi="Palatino Linotype" w:cs="Arial"/>
          <w:color w:val="000000"/>
        </w:rPr>
        <w:t>, a převést vlastnická práva k předmětu plnění na kupujícího, a to v</w:t>
      </w:r>
      <w:r w:rsidR="00C43F68">
        <w:rPr>
          <w:rFonts w:ascii="Palatino Linotype" w:hAnsi="Palatino Linotype" w:cs="Arial"/>
          <w:color w:val="000000"/>
        </w:rPr>
        <w:t xml:space="preserve"> následujícím </w:t>
      </w:r>
      <w:r w:rsidRPr="00114CDE">
        <w:rPr>
          <w:rFonts w:ascii="Palatino Linotype" w:hAnsi="Palatino Linotype" w:cs="Arial"/>
          <w:color w:val="000000"/>
        </w:rPr>
        <w:t>rozsahu a za podmínek stanovených v této smlouvě.</w:t>
      </w:r>
      <w:r w:rsidR="00C97B46" w:rsidRPr="00114CDE">
        <w:rPr>
          <w:rFonts w:ascii="Palatino Linotype" w:hAnsi="Palatino Linotype" w:cs="Arial"/>
          <w:color w:val="000000"/>
        </w:rPr>
        <w:t xml:space="preserve"> </w:t>
      </w:r>
    </w:p>
    <w:p w14:paraId="7DB5654A" w14:textId="4D40FCCA" w:rsidR="00F40465" w:rsidRDefault="00F40465"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B1269E">
        <w:rPr>
          <w:rFonts w:ascii="Palatino Linotype" w:hAnsi="Palatino Linotype" w:cs="Arial"/>
          <w:color w:val="000000"/>
        </w:rPr>
        <w:t xml:space="preserve">Prodávající se zavazuje dodat ke zboží </w:t>
      </w:r>
      <w:r w:rsidR="00B81EB8">
        <w:rPr>
          <w:rFonts w:ascii="Palatino Linotype" w:hAnsi="Palatino Linotype" w:cs="Arial"/>
          <w:color w:val="000000"/>
        </w:rPr>
        <w:t>veškerou výrobcem dodávanou dokumentaci</w:t>
      </w:r>
      <w:r w:rsidR="00B1269E">
        <w:rPr>
          <w:rFonts w:ascii="Palatino Linotype" w:hAnsi="Palatino Linotype" w:cs="Arial"/>
          <w:color w:val="000000"/>
        </w:rPr>
        <w:t>.</w:t>
      </w:r>
      <w:r w:rsidRPr="00B1269E">
        <w:rPr>
          <w:rFonts w:ascii="Palatino Linotype" w:hAnsi="Palatino Linotype" w:cs="Arial"/>
          <w:color w:val="000000"/>
        </w:rPr>
        <w:t xml:space="preserve"> Prodávající prohlašuje, že je plně oprávněn od držitele autorských práv k programovým prostředkům k jejich šíření a plně oprávněn uzavřít s kupujícím tuto smlouvu.</w:t>
      </w:r>
    </w:p>
    <w:p w14:paraId="122C5271" w14:textId="19143DDF" w:rsidR="000D0DC9" w:rsidRDefault="00E676C5"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114CDE">
        <w:rPr>
          <w:rFonts w:ascii="Palatino Linotype" w:hAnsi="Palatino Linotype" w:cs="Arial"/>
          <w:color w:val="000000"/>
        </w:rPr>
        <w:t xml:space="preserve">Kupující se zavazuje převzít bezvadné zboží a za </w:t>
      </w:r>
      <w:r w:rsidR="00937DDA">
        <w:rPr>
          <w:rFonts w:ascii="Palatino Linotype" w:hAnsi="Palatino Linotype" w:cs="Arial"/>
          <w:color w:val="000000"/>
        </w:rPr>
        <w:t xml:space="preserve">dodané </w:t>
      </w:r>
      <w:r w:rsidRPr="00114CDE">
        <w:rPr>
          <w:rFonts w:ascii="Palatino Linotype" w:hAnsi="Palatino Linotype" w:cs="Arial"/>
          <w:color w:val="000000"/>
        </w:rPr>
        <w:t>zboží zaplatit prodávajícímu kupní cenu a to za podmínek stanovených touto smlouvou.</w:t>
      </w:r>
    </w:p>
    <w:p w14:paraId="36C7627D" w14:textId="62E6EA6E" w:rsidR="00937DDA" w:rsidRDefault="00937DDA"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937DDA">
        <w:rPr>
          <w:rFonts w:ascii="Palatino Linotype" w:hAnsi="Palatino Linotype" w:cs="Arial"/>
          <w:color w:val="000000"/>
        </w:rPr>
        <w:t xml:space="preserve">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 příslušnými platnými právními předpisy a technickými, kvalitativními či jinými normami, a to jak v České republice, tak i v zemi výrobce zboží. </w:t>
      </w:r>
    </w:p>
    <w:p w14:paraId="3716587B" w14:textId="0D8BD97E" w:rsidR="00937DDA" w:rsidRPr="00521D47" w:rsidRDefault="00937DDA" w:rsidP="00CF4475">
      <w:pPr>
        <w:pStyle w:val="Zkladntext"/>
        <w:numPr>
          <w:ilvl w:val="0"/>
          <w:numId w:val="20"/>
        </w:numPr>
        <w:spacing w:before="240" w:after="240" w:line="276" w:lineRule="auto"/>
        <w:ind w:left="284" w:hanging="284"/>
        <w:jc w:val="both"/>
        <w:rPr>
          <w:rFonts w:ascii="Palatino Linotype" w:hAnsi="Palatino Linotype" w:cs="Arial"/>
          <w:color w:val="000000"/>
        </w:rPr>
      </w:pPr>
      <w:r w:rsidRPr="00521D47">
        <w:rPr>
          <w:rFonts w:ascii="Palatino Linotype" w:hAnsi="Palatino Linotype" w:cs="Arial"/>
          <w:color w:val="000000"/>
        </w:rPr>
        <w:t xml:space="preserve">Prodávající prohlašuje, že zboží či doklady, se kterými bude zboží dodáno, nebudou porušovat ani nebudou mít za následek porušení jakéhokoliv práva duševního vlastnictví či jiného práva třetích osob.  </w:t>
      </w:r>
    </w:p>
    <w:p w14:paraId="122C5299" w14:textId="7BCD9737"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DA75F1" w:rsidRPr="00114CDE">
        <w:rPr>
          <w:rFonts w:ascii="Palatino Linotype" w:hAnsi="Palatino Linotype" w:cs="Arial"/>
          <w:b/>
          <w:color w:val="000000"/>
          <w:sz w:val="20"/>
          <w:szCs w:val="20"/>
        </w:rPr>
        <w:t>5</w:t>
      </w:r>
    </w:p>
    <w:p w14:paraId="122C529A" w14:textId="77777777" w:rsidR="00B0377B" w:rsidRPr="00114CDE" w:rsidRDefault="00B037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Doba a místo plnění</w:t>
      </w:r>
    </w:p>
    <w:p w14:paraId="1E68FD50" w14:textId="2523A112" w:rsidR="00E676C5" w:rsidRPr="00114CDE" w:rsidRDefault="00E676C5" w:rsidP="00CF4475">
      <w:pPr>
        <w:pStyle w:val="Zkladntext"/>
        <w:numPr>
          <w:ilvl w:val="0"/>
          <w:numId w:val="9"/>
        </w:numPr>
        <w:spacing w:before="240" w:after="240" w:line="276" w:lineRule="auto"/>
        <w:jc w:val="both"/>
        <w:rPr>
          <w:rFonts w:ascii="Palatino Linotype" w:hAnsi="Palatino Linotype" w:cs="Arial"/>
          <w:color w:val="000000"/>
        </w:rPr>
      </w:pPr>
      <w:r w:rsidRPr="00114CDE">
        <w:rPr>
          <w:rFonts w:ascii="Palatino Linotype" w:hAnsi="Palatino Linotype" w:cs="Arial"/>
          <w:color w:val="000000"/>
        </w:rPr>
        <w:t xml:space="preserve">Místem plnění je </w:t>
      </w:r>
      <w:r w:rsidR="00C97017" w:rsidRPr="00521D47">
        <w:rPr>
          <w:rFonts w:ascii="Palatino Linotype" w:hAnsi="Palatino Linotype" w:cs="Arial"/>
          <w:color w:val="000000"/>
        </w:rPr>
        <w:t>Oblastní nemocnice Náchod a.s., Purkyňova 446, 547 01 Náchod</w:t>
      </w:r>
      <w:r w:rsidR="00C97017">
        <w:rPr>
          <w:rFonts w:ascii="Palatino Linotype" w:hAnsi="Palatino Linotype" w:cs="Arial"/>
          <w:color w:val="000000"/>
        </w:rPr>
        <w:t>.</w:t>
      </w:r>
      <w:r w:rsidR="00C97017" w:rsidRPr="00114CDE">
        <w:rPr>
          <w:rFonts w:ascii="Palatino Linotype" w:hAnsi="Palatino Linotype" w:cs="Arial"/>
          <w:color w:val="000000"/>
        </w:rPr>
        <w:t xml:space="preserve"> Předmět smlouvy bude dodán prodávajícím do </w:t>
      </w:r>
      <w:r w:rsidR="00296465">
        <w:rPr>
          <w:rFonts w:ascii="Palatino Linotype" w:hAnsi="Palatino Linotype" w:cs="Arial"/>
          <w:color w:val="000000"/>
        </w:rPr>
        <w:t>skladovacího místa, určeného kupujícím</w:t>
      </w:r>
      <w:r w:rsidR="006F58C2">
        <w:rPr>
          <w:rFonts w:ascii="Palatino Linotype" w:hAnsi="Palatino Linotype" w:cs="Arial"/>
          <w:color w:val="000000"/>
        </w:rPr>
        <w:t>.</w:t>
      </w:r>
      <w:r w:rsidR="00115118" w:rsidRPr="00114CDE" w:rsidDel="002812F1">
        <w:rPr>
          <w:rFonts w:ascii="Palatino Linotype" w:hAnsi="Palatino Linotype" w:cs="Arial"/>
          <w:color w:val="000000"/>
        </w:rPr>
        <w:t xml:space="preserve"> </w:t>
      </w:r>
      <w:r w:rsidR="00115118" w:rsidRPr="00114CDE">
        <w:rPr>
          <w:rFonts w:ascii="Palatino Linotype" w:hAnsi="Palatino Linotype" w:cs="Arial"/>
          <w:color w:val="000000"/>
        </w:rPr>
        <w:t xml:space="preserve"> </w:t>
      </w:r>
    </w:p>
    <w:p w14:paraId="73AD22B6" w14:textId="63FEE81F" w:rsidR="003B7411" w:rsidRDefault="00C97017" w:rsidP="00C97017">
      <w:pPr>
        <w:pStyle w:val="Zkladntext"/>
        <w:numPr>
          <w:ilvl w:val="0"/>
          <w:numId w:val="9"/>
        </w:numPr>
        <w:spacing w:before="240" w:after="240" w:line="276" w:lineRule="auto"/>
        <w:jc w:val="both"/>
        <w:rPr>
          <w:rFonts w:ascii="Palatino Linotype" w:hAnsi="Palatino Linotype" w:cs="Arial"/>
          <w:color w:val="000000"/>
        </w:rPr>
      </w:pPr>
      <w:r w:rsidRPr="00C97017">
        <w:rPr>
          <w:rFonts w:ascii="Palatino Linotype" w:hAnsi="Palatino Linotype" w:cs="Arial"/>
          <w:color w:val="000000"/>
        </w:rPr>
        <w:t xml:space="preserve">Zboží bude dodáno do </w:t>
      </w:r>
      <w:r>
        <w:rPr>
          <w:rFonts w:ascii="Palatino Linotype" w:hAnsi="Palatino Linotype" w:cs="Arial"/>
          <w:color w:val="000000"/>
        </w:rPr>
        <w:t>60 kalendářních</w:t>
      </w:r>
      <w:r w:rsidRPr="00C97017">
        <w:rPr>
          <w:rFonts w:ascii="Palatino Linotype" w:hAnsi="Palatino Linotype" w:cs="Arial"/>
          <w:color w:val="000000"/>
        </w:rPr>
        <w:t xml:space="preserve"> dnů od </w:t>
      </w:r>
      <w:r w:rsidR="00296465">
        <w:rPr>
          <w:rFonts w:ascii="Palatino Linotype" w:hAnsi="Palatino Linotype" w:cs="Arial"/>
          <w:color w:val="000000"/>
        </w:rPr>
        <w:t xml:space="preserve">nabytí </w:t>
      </w:r>
      <w:r w:rsidRPr="00C97017">
        <w:rPr>
          <w:rFonts w:ascii="Palatino Linotype" w:hAnsi="Palatino Linotype" w:cs="Arial"/>
          <w:color w:val="000000"/>
        </w:rPr>
        <w:t>účinnosti této smlouvy. V případě nesplnění požadovaného termínu je kupující oprávněn odstoupit od smlouvy.</w:t>
      </w:r>
    </w:p>
    <w:p w14:paraId="1C5634A3" w14:textId="748759D6" w:rsidR="001558F7" w:rsidRPr="00226373" w:rsidRDefault="001558F7" w:rsidP="00C97017">
      <w:pPr>
        <w:pStyle w:val="Zkladntext"/>
        <w:numPr>
          <w:ilvl w:val="0"/>
          <w:numId w:val="9"/>
        </w:numPr>
        <w:spacing w:before="240" w:after="240" w:line="276" w:lineRule="auto"/>
        <w:jc w:val="both"/>
        <w:rPr>
          <w:rFonts w:ascii="Palatino Linotype" w:hAnsi="Palatino Linotype" w:cs="Arial"/>
          <w:color w:val="000000"/>
        </w:rPr>
      </w:pPr>
      <w:r w:rsidRPr="00C765AB">
        <w:rPr>
          <w:rFonts w:ascii="Palatino Linotype" w:hAnsi="Palatino Linotype" w:cs="Arial"/>
          <w:bCs/>
          <w:color w:val="000000"/>
        </w:rPr>
        <w:t xml:space="preserve">Dodáním ve smyslu </w:t>
      </w:r>
      <w:r w:rsidR="00296465" w:rsidRPr="00C765AB">
        <w:rPr>
          <w:rFonts w:ascii="Palatino Linotype" w:hAnsi="Palatino Linotype" w:cs="Arial"/>
          <w:bCs/>
          <w:color w:val="000000"/>
        </w:rPr>
        <w:t>odst.</w:t>
      </w:r>
      <w:r w:rsidR="00D953D8">
        <w:rPr>
          <w:rFonts w:ascii="Palatino Linotype" w:hAnsi="Palatino Linotype" w:cs="Arial"/>
          <w:bCs/>
          <w:color w:val="000000"/>
        </w:rPr>
        <w:t xml:space="preserve"> </w:t>
      </w:r>
      <w:r w:rsidR="00296465" w:rsidRPr="00C765AB">
        <w:rPr>
          <w:rFonts w:ascii="Palatino Linotype" w:hAnsi="Palatino Linotype" w:cs="Arial"/>
          <w:bCs/>
          <w:color w:val="000000"/>
        </w:rPr>
        <w:t>2 tohoto článku</w:t>
      </w:r>
      <w:r w:rsidRPr="00C765AB">
        <w:rPr>
          <w:rFonts w:ascii="Palatino Linotype" w:hAnsi="Palatino Linotype" w:cs="Arial"/>
          <w:bCs/>
          <w:color w:val="000000"/>
        </w:rPr>
        <w:t xml:space="preserve"> se rozumí podpis </w:t>
      </w:r>
      <w:r w:rsidR="00024156">
        <w:rPr>
          <w:rFonts w:ascii="Palatino Linotype" w:hAnsi="Palatino Linotype" w:cs="Arial"/>
          <w:bCs/>
          <w:color w:val="000000"/>
        </w:rPr>
        <w:t>předávacího</w:t>
      </w:r>
      <w:r w:rsidR="00540AA0" w:rsidRPr="00C765AB">
        <w:rPr>
          <w:rFonts w:ascii="Palatino Linotype" w:hAnsi="Palatino Linotype" w:cs="Arial"/>
          <w:bCs/>
          <w:color w:val="000000"/>
        </w:rPr>
        <w:t xml:space="preserve"> protokolu</w:t>
      </w:r>
      <w:r w:rsidR="001A7380" w:rsidRPr="00C765AB">
        <w:rPr>
          <w:rFonts w:ascii="Palatino Linotype" w:hAnsi="Palatino Linotype" w:cs="Arial"/>
          <w:bCs/>
          <w:color w:val="000000"/>
        </w:rPr>
        <w:t>, který bude obsahovat seznam všech dodacích listů</w:t>
      </w:r>
      <w:r w:rsidR="001A1B33" w:rsidRPr="00C765AB">
        <w:rPr>
          <w:rFonts w:ascii="Palatino Linotype" w:hAnsi="Palatino Linotype" w:cs="Arial"/>
          <w:bCs/>
          <w:color w:val="000000"/>
        </w:rPr>
        <w:t xml:space="preserve"> včetně příloh uvedených v článku 4 odstavce 2 této smlouvy</w:t>
      </w:r>
      <w:r w:rsidRPr="00C765AB">
        <w:rPr>
          <w:rFonts w:ascii="Palatino Linotype" w:hAnsi="Palatino Linotype" w:cs="Arial"/>
          <w:bCs/>
          <w:color w:val="000000"/>
        </w:rPr>
        <w:t>.</w:t>
      </w:r>
      <w:r w:rsidR="001A1B33" w:rsidRPr="00C765AB">
        <w:rPr>
          <w:rFonts w:ascii="Palatino Linotype" w:hAnsi="Palatino Linotype" w:cs="Arial"/>
          <w:bCs/>
          <w:color w:val="000000"/>
        </w:rPr>
        <w:t xml:space="preserve"> Prodávající je povinen </w:t>
      </w:r>
      <w:r w:rsidR="00296465" w:rsidRPr="00C765AB">
        <w:rPr>
          <w:rFonts w:ascii="Palatino Linotype" w:hAnsi="Palatino Linotype" w:cs="Arial"/>
          <w:bCs/>
          <w:color w:val="000000"/>
        </w:rPr>
        <w:t xml:space="preserve">tento </w:t>
      </w:r>
      <w:r w:rsidR="00024156">
        <w:rPr>
          <w:rFonts w:ascii="Palatino Linotype" w:hAnsi="Palatino Linotype" w:cs="Arial"/>
          <w:bCs/>
          <w:color w:val="000000"/>
        </w:rPr>
        <w:t>předávací</w:t>
      </w:r>
      <w:r w:rsidR="00296465" w:rsidRPr="00C765AB">
        <w:rPr>
          <w:rFonts w:ascii="Palatino Linotype" w:hAnsi="Palatino Linotype" w:cs="Arial"/>
          <w:bCs/>
          <w:color w:val="000000"/>
        </w:rPr>
        <w:t xml:space="preserve"> protokol vystavit a nechat podepsat zástupcem kupujícího a uživatele </w:t>
      </w:r>
      <w:r w:rsidR="001A1B33" w:rsidRPr="00C765AB">
        <w:rPr>
          <w:rFonts w:ascii="Palatino Linotype" w:hAnsi="Palatino Linotype" w:cs="Arial"/>
          <w:bCs/>
          <w:color w:val="000000"/>
        </w:rPr>
        <w:t xml:space="preserve">do </w:t>
      </w:r>
      <w:r w:rsidR="00024156">
        <w:rPr>
          <w:rFonts w:ascii="Palatino Linotype" w:hAnsi="Palatino Linotype" w:cs="Arial"/>
          <w:bCs/>
          <w:color w:val="000000"/>
        </w:rPr>
        <w:t>3 pracovních dnů</w:t>
      </w:r>
      <w:r w:rsidR="001A1B33" w:rsidRPr="00C765AB">
        <w:rPr>
          <w:rFonts w:ascii="Palatino Linotype" w:hAnsi="Palatino Linotype" w:cs="Arial"/>
          <w:bCs/>
          <w:color w:val="000000"/>
        </w:rPr>
        <w:t xml:space="preserve"> od podpisu posledního dodacího listu. </w:t>
      </w:r>
    </w:p>
    <w:p w14:paraId="29770F06" w14:textId="3D27D13C" w:rsidR="00C97017" w:rsidRPr="006A2434" w:rsidRDefault="00C97017" w:rsidP="006A2434">
      <w:pPr>
        <w:pStyle w:val="Zkladntext"/>
        <w:numPr>
          <w:ilvl w:val="0"/>
          <w:numId w:val="9"/>
        </w:numPr>
        <w:spacing w:before="240" w:after="240" w:line="276" w:lineRule="auto"/>
        <w:jc w:val="both"/>
        <w:rPr>
          <w:rFonts w:ascii="Palatino Linotype" w:hAnsi="Palatino Linotype" w:cs="Arial"/>
          <w:color w:val="000000"/>
        </w:rPr>
      </w:pPr>
      <w:r w:rsidRPr="006A2434">
        <w:rPr>
          <w:rFonts w:ascii="Palatino Linotype" w:hAnsi="Palatino Linotype" w:cs="Arial"/>
          <w:color w:val="000000"/>
        </w:rPr>
        <w:t xml:space="preserve">Termín dodání zboží bude prodávajícím oznámen nejméně </w:t>
      </w:r>
      <w:r>
        <w:rPr>
          <w:rFonts w:ascii="Palatino Linotype" w:hAnsi="Palatino Linotype" w:cs="Arial"/>
          <w:color w:val="000000"/>
        </w:rPr>
        <w:t>5</w:t>
      </w:r>
      <w:r w:rsidRPr="006A2434">
        <w:rPr>
          <w:rFonts w:ascii="Palatino Linotype" w:hAnsi="Palatino Linotype" w:cs="Arial"/>
          <w:color w:val="000000"/>
        </w:rPr>
        <w:t xml:space="preserve"> pracovní</w:t>
      </w:r>
      <w:r>
        <w:rPr>
          <w:rFonts w:ascii="Palatino Linotype" w:hAnsi="Palatino Linotype" w:cs="Arial"/>
          <w:color w:val="000000"/>
        </w:rPr>
        <w:t>ch</w:t>
      </w:r>
      <w:r w:rsidRPr="006A2434">
        <w:rPr>
          <w:rFonts w:ascii="Palatino Linotype" w:hAnsi="Palatino Linotype" w:cs="Arial"/>
          <w:color w:val="000000"/>
        </w:rPr>
        <w:t xml:space="preserve"> dn</w:t>
      </w:r>
      <w:r>
        <w:rPr>
          <w:rFonts w:ascii="Palatino Linotype" w:hAnsi="Palatino Linotype" w:cs="Arial"/>
          <w:color w:val="000000"/>
        </w:rPr>
        <w:t>ů</w:t>
      </w:r>
      <w:r w:rsidRPr="006A2434">
        <w:rPr>
          <w:rFonts w:ascii="Palatino Linotype" w:hAnsi="Palatino Linotype" w:cs="Arial"/>
          <w:color w:val="000000"/>
        </w:rPr>
        <w:t xml:space="preserve"> předem zástupc</w:t>
      </w:r>
      <w:r w:rsidR="006A2434">
        <w:rPr>
          <w:rFonts w:ascii="Palatino Linotype" w:hAnsi="Palatino Linotype" w:cs="Arial"/>
          <w:color w:val="000000"/>
        </w:rPr>
        <w:t>i</w:t>
      </w:r>
      <w:r w:rsidRPr="006A2434">
        <w:rPr>
          <w:rFonts w:ascii="Palatino Linotype" w:hAnsi="Palatino Linotype" w:cs="Arial"/>
          <w:color w:val="000000"/>
        </w:rPr>
        <w:t xml:space="preserve"> kupujícího</w:t>
      </w:r>
      <w:r>
        <w:rPr>
          <w:rFonts w:ascii="Palatino Linotype" w:hAnsi="Palatino Linotype" w:cs="Arial"/>
          <w:color w:val="000000"/>
        </w:rPr>
        <w:t xml:space="preserve"> a </w:t>
      </w:r>
      <w:r w:rsidR="006A2434">
        <w:rPr>
          <w:rFonts w:ascii="Palatino Linotype" w:hAnsi="Palatino Linotype" w:cs="Arial"/>
          <w:color w:val="000000"/>
        </w:rPr>
        <w:t xml:space="preserve">zároveň </w:t>
      </w:r>
      <w:r w:rsidRPr="00114CDE">
        <w:rPr>
          <w:rFonts w:ascii="Palatino Linotype" w:hAnsi="Palatino Linotype" w:cs="Arial"/>
          <w:color w:val="000000"/>
        </w:rPr>
        <w:t>zástupc</w:t>
      </w:r>
      <w:r>
        <w:rPr>
          <w:rFonts w:ascii="Palatino Linotype" w:hAnsi="Palatino Linotype" w:cs="Arial"/>
          <w:color w:val="000000"/>
        </w:rPr>
        <w:t>i</w:t>
      </w:r>
      <w:r w:rsidRPr="00114CDE">
        <w:rPr>
          <w:rFonts w:ascii="Palatino Linotype" w:hAnsi="Palatino Linotype" w:cs="Arial"/>
          <w:color w:val="000000"/>
        </w:rPr>
        <w:t xml:space="preserve"> uživatele</w:t>
      </w:r>
      <w:r w:rsidR="006A2434">
        <w:rPr>
          <w:rFonts w:ascii="Palatino Linotype" w:hAnsi="Palatino Linotype" w:cs="Arial"/>
          <w:color w:val="000000"/>
        </w:rPr>
        <w:t xml:space="preserve">, kterými jsou František Mrázek, </w:t>
      </w:r>
      <w:r w:rsidR="006A2434" w:rsidRPr="006A2434">
        <w:rPr>
          <w:rFonts w:ascii="Palatino Linotype" w:hAnsi="Palatino Linotype" w:cs="Arial"/>
          <w:color w:val="000000"/>
        </w:rPr>
        <w:t>tel. + 420 495 817</w:t>
      </w:r>
      <w:r w:rsidR="006A2434">
        <w:rPr>
          <w:rFonts w:ascii="Palatino Linotype" w:hAnsi="Palatino Linotype" w:cs="Arial"/>
          <w:color w:val="000000"/>
        </w:rPr>
        <w:t> </w:t>
      </w:r>
      <w:r w:rsidR="006A2434" w:rsidRPr="006A2434">
        <w:rPr>
          <w:rFonts w:ascii="Palatino Linotype" w:hAnsi="Palatino Linotype" w:cs="Arial"/>
          <w:color w:val="000000"/>
        </w:rPr>
        <w:t>357</w:t>
      </w:r>
      <w:r w:rsidR="006A2434">
        <w:rPr>
          <w:rFonts w:ascii="Palatino Linotype" w:hAnsi="Palatino Linotype" w:cs="Arial"/>
          <w:color w:val="000000"/>
        </w:rPr>
        <w:t xml:space="preserve"> a Ing. Bohuslav Hrabčuk, </w:t>
      </w:r>
      <w:r w:rsidR="006A2434" w:rsidRPr="006A2434">
        <w:rPr>
          <w:rFonts w:ascii="Palatino Linotype" w:hAnsi="Palatino Linotype" w:cs="Arial"/>
          <w:color w:val="000000"/>
        </w:rPr>
        <w:t>tel. + 420 491 601</w:t>
      </w:r>
      <w:r w:rsidR="00C765AB">
        <w:rPr>
          <w:rFonts w:ascii="Palatino Linotype" w:hAnsi="Palatino Linotype" w:cs="Arial"/>
          <w:color w:val="000000"/>
        </w:rPr>
        <w:t> </w:t>
      </w:r>
      <w:r w:rsidR="006A2434" w:rsidRPr="006A2434">
        <w:rPr>
          <w:rFonts w:ascii="Palatino Linotype" w:hAnsi="Palatino Linotype" w:cs="Arial"/>
          <w:color w:val="000000"/>
        </w:rPr>
        <w:t>659</w:t>
      </w:r>
      <w:r w:rsidR="00C765AB">
        <w:rPr>
          <w:rFonts w:ascii="Palatino Linotype" w:hAnsi="Palatino Linotype" w:cs="Arial"/>
          <w:color w:val="000000"/>
        </w:rPr>
        <w:t xml:space="preserve">, a to </w:t>
      </w:r>
      <w:r w:rsidR="00C765AB" w:rsidRPr="006A2434">
        <w:rPr>
          <w:rFonts w:ascii="Palatino Linotype" w:hAnsi="Palatino Linotype" w:cs="Arial"/>
          <w:color w:val="000000"/>
        </w:rPr>
        <w:t>telefonicky</w:t>
      </w:r>
      <w:r w:rsidR="00C765AB">
        <w:rPr>
          <w:rFonts w:ascii="Palatino Linotype" w:hAnsi="Palatino Linotype" w:cs="Arial"/>
          <w:color w:val="000000"/>
        </w:rPr>
        <w:t xml:space="preserve"> </w:t>
      </w:r>
      <w:r w:rsidR="006A2434" w:rsidRPr="006A2434">
        <w:rPr>
          <w:rFonts w:ascii="Palatino Linotype" w:hAnsi="Palatino Linotype" w:cs="Arial"/>
          <w:color w:val="000000"/>
        </w:rPr>
        <w:t>nebo na e-mail</w:t>
      </w:r>
      <w:r w:rsidR="00C765AB">
        <w:rPr>
          <w:rFonts w:ascii="Palatino Linotype" w:hAnsi="Palatino Linotype" w:cs="Arial"/>
          <w:color w:val="000000"/>
        </w:rPr>
        <w:t xml:space="preserve"> na</w:t>
      </w:r>
      <w:r w:rsidR="006A2434" w:rsidRPr="006A2434">
        <w:rPr>
          <w:rFonts w:ascii="Palatino Linotype" w:hAnsi="Palatino Linotype" w:cs="Arial"/>
          <w:color w:val="000000"/>
        </w:rPr>
        <w:t xml:space="preserve"> adresu</w:t>
      </w:r>
      <w:r w:rsidR="006A2434">
        <w:rPr>
          <w:rFonts w:ascii="Palatino Linotype" w:hAnsi="Palatino Linotype" w:cs="Arial"/>
          <w:color w:val="000000"/>
        </w:rPr>
        <w:t xml:space="preserve"> </w:t>
      </w:r>
      <w:hyperlink r:id="rId11" w:history="1">
        <w:r w:rsidR="006A2434" w:rsidRPr="006A2434">
          <w:rPr>
            <w:rStyle w:val="Hypertextovodkaz"/>
            <w:rFonts w:cs="Arial"/>
          </w:rPr>
          <w:t>fmrazek@kr-kralovehradecky.cz</w:t>
        </w:r>
      </w:hyperlink>
      <w:r w:rsidR="006A2434" w:rsidRPr="006A2434">
        <w:rPr>
          <w:rFonts w:ascii="Palatino Linotype" w:hAnsi="Palatino Linotype" w:cs="Arial"/>
          <w:color w:val="000000"/>
        </w:rPr>
        <w:t xml:space="preserve"> a </w:t>
      </w:r>
      <w:hyperlink r:id="rId12" w:history="1">
        <w:r w:rsidR="006A2434" w:rsidRPr="00692BA0">
          <w:rPr>
            <w:rStyle w:val="Hypertextovodkaz"/>
            <w:rFonts w:ascii="Palatino Linotype" w:hAnsi="Palatino Linotype" w:cs="Arial"/>
          </w:rPr>
          <w:t>hrabcuk.bohuslav@nemocnicenachod.cz</w:t>
        </w:r>
      </w:hyperlink>
      <w:r w:rsidR="006A2434">
        <w:rPr>
          <w:rFonts w:ascii="Palatino Linotype" w:hAnsi="Palatino Linotype" w:cs="Arial"/>
          <w:color w:val="000000"/>
        </w:rPr>
        <w:t>.</w:t>
      </w:r>
    </w:p>
    <w:p w14:paraId="122C52AC" w14:textId="192F00C2"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BD215C" w:rsidRPr="00114CDE">
        <w:rPr>
          <w:rFonts w:ascii="Palatino Linotype" w:hAnsi="Palatino Linotype" w:cs="Arial"/>
          <w:b/>
          <w:color w:val="000000"/>
          <w:sz w:val="20"/>
          <w:szCs w:val="20"/>
        </w:rPr>
        <w:t>6</w:t>
      </w:r>
    </w:p>
    <w:p w14:paraId="122C52AD" w14:textId="2E8D98DD" w:rsidR="00B0377B" w:rsidRPr="00DC2DBD" w:rsidRDefault="00DC2DBD" w:rsidP="00BC2C06">
      <w:pPr>
        <w:pStyle w:val="Nadpis1"/>
        <w:spacing w:after="240" w:line="276" w:lineRule="auto"/>
        <w:rPr>
          <w:rFonts w:ascii="Palatino Linotype" w:hAnsi="Palatino Linotype" w:cs="Arial"/>
          <w:color w:val="000000"/>
          <w:szCs w:val="20"/>
        </w:rPr>
      </w:pPr>
      <w:r w:rsidRPr="00DC2DBD">
        <w:rPr>
          <w:rFonts w:ascii="Palatino Linotype" w:hAnsi="Palatino Linotype" w:cs="Arial"/>
          <w:color w:val="000000"/>
          <w:szCs w:val="20"/>
        </w:rPr>
        <w:lastRenderedPageBreak/>
        <w:t>Všeobecné dodací podmínky</w:t>
      </w:r>
      <w:r w:rsidR="000C7CA2">
        <w:rPr>
          <w:rFonts w:ascii="Palatino Linotype" w:hAnsi="Palatino Linotype" w:cs="Arial"/>
          <w:color w:val="000000"/>
          <w:szCs w:val="20"/>
        </w:rPr>
        <w:t xml:space="preserve"> </w:t>
      </w:r>
    </w:p>
    <w:p w14:paraId="5E6739EB" w14:textId="530F383B" w:rsidR="009C1D7B" w:rsidRDefault="009C1D7B"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Zboží je nové, nepoužité, plně funkční a jeho použití nepodléhá žádným právním omezením.</w:t>
      </w:r>
    </w:p>
    <w:p w14:paraId="09ED0B4A" w14:textId="331AD1E6" w:rsidR="00540AA0" w:rsidRPr="00540AA0" w:rsidRDefault="00540AA0" w:rsidP="00540AA0">
      <w:pPr>
        <w:pStyle w:val="Zkladntext"/>
        <w:numPr>
          <w:ilvl w:val="0"/>
          <w:numId w:val="10"/>
        </w:numPr>
        <w:spacing w:before="120" w:line="276" w:lineRule="auto"/>
        <w:jc w:val="both"/>
        <w:rPr>
          <w:rFonts w:ascii="Palatino Linotype" w:hAnsi="Palatino Linotype" w:cs="Arial"/>
          <w:color w:val="000000"/>
        </w:rPr>
      </w:pPr>
      <w:r w:rsidRPr="00540AA0">
        <w:rPr>
          <w:rFonts w:ascii="Palatino Linotype" w:hAnsi="Palatino Linotype" w:cs="Arial"/>
          <w:color w:val="000000"/>
        </w:rPr>
        <w:t xml:space="preserve">Zboží po jednotlivých kusech bude zabaleno v obalech, na kterých bude uvedeno příslušné výrobní číslo včetně čárového kódu. </w:t>
      </w:r>
    </w:p>
    <w:p w14:paraId="7AA1C6BB" w14:textId="68058FDE" w:rsidR="009C1D7B" w:rsidRPr="00A44C28" w:rsidRDefault="00AD4B4A" w:rsidP="00A954A4">
      <w:pPr>
        <w:pStyle w:val="Zkladntext"/>
        <w:numPr>
          <w:ilvl w:val="0"/>
          <w:numId w:val="10"/>
        </w:numPr>
        <w:spacing w:before="120" w:line="276" w:lineRule="auto"/>
        <w:jc w:val="both"/>
        <w:rPr>
          <w:rFonts w:ascii="Palatino Linotype" w:hAnsi="Palatino Linotype" w:cs="Arial"/>
          <w:color w:val="000000"/>
        </w:rPr>
      </w:pPr>
      <w:r w:rsidRPr="00A44C28">
        <w:rPr>
          <w:rFonts w:ascii="Palatino Linotype" w:hAnsi="Palatino Linotype" w:cs="Arial"/>
          <w:color w:val="000000"/>
        </w:rPr>
        <w:t xml:space="preserve">Předání </w:t>
      </w:r>
      <w:r w:rsidR="001558F7">
        <w:rPr>
          <w:rFonts w:ascii="Palatino Linotype" w:hAnsi="Palatino Linotype" w:cs="Arial"/>
          <w:color w:val="000000"/>
        </w:rPr>
        <w:t xml:space="preserve">zboží </w:t>
      </w:r>
      <w:r w:rsidR="009C1D7B" w:rsidRPr="00A44C28">
        <w:rPr>
          <w:rFonts w:ascii="Palatino Linotype" w:hAnsi="Palatino Linotype" w:cs="Arial"/>
          <w:color w:val="000000"/>
        </w:rPr>
        <w:t xml:space="preserve">bude prokázáno na základě </w:t>
      </w:r>
      <w:r w:rsidR="00A44C28">
        <w:rPr>
          <w:rFonts w:ascii="Palatino Linotype" w:hAnsi="Palatino Linotype" w:cs="Arial"/>
          <w:color w:val="000000"/>
        </w:rPr>
        <w:t>dodací</w:t>
      </w:r>
      <w:r w:rsidR="00017B3F">
        <w:rPr>
          <w:rFonts w:ascii="Palatino Linotype" w:hAnsi="Palatino Linotype" w:cs="Arial"/>
          <w:color w:val="000000"/>
        </w:rPr>
        <w:t>c</w:t>
      </w:r>
      <w:r w:rsidR="00A44C28">
        <w:rPr>
          <w:rFonts w:ascii="Palatino Linotype" w:hAnsi="Palatino Linotype" w:cs="Arial"/>
          <w:color w:val="000000"/>
        </w:rPr>
        <w:t>h list</w:t>
      </w:r>
      <w:r w:rsidR="00017B3F">
        <w:rPr>
          <w:rFonts w:ascii="Palatino Linotype" w:hAnsi="Palatino Linotype" w:cs="Arial"/>
          <w:color w:val="000000"/>
        </w:rPr>
        <w:t>ů, které budou</w:t>
      </w:r>
      <w:r w:rsidR="009C1D7B" w:rsidRPr="00A44C28">
        <w:rPr>
          <w:rFonts w:ascii="Palatino Linotype" w:hAnsi="Palatino Linotype" w:cs="Arial"/>
          <w:color w:val="000000"/>
        </w:rPr>
        <w:t xml:space="preserve"> obsahovat kontaktní údaje o prodávajícím, číslo smlouvy, datum dodávky, jméno a podpis předávajícího a přejímajícího, konfiguraci, </w:t>
      </w:r>
      <w:r w:rsidR="009C1D7B" w:rsidRPr="005454E7">
        <w:rPr>
          <w:rFonts w:ascii="Palatino Linotype" w:hAnsi="Palatino Linotype" w:cs="Arial"/>
          <w:b/>
          <w:color w:val="000000"/>
        </w:rPr>
        <w:t>výrobní čísla</w:t>
      </w:r>
      <w:r w:rsidR="009C1D7B" w:rsidRPr="00A44C28">
        <w:rPr>
          <w:rFonts w:ascii="Palatino Linotype" w:hAnsi="Palatino Linotype" w:cs="Arial"/>
          <w:color w:val="000000"/>
        </w:rPr>
        <w:t xml:space="preserve">, dobu záruky </w:t>
      </w:r>
      <w:r w:rsidR="00A44C28">
        <w:rPr>
          <w:rFonts w:ascii="Palatino Linotype" w:hAnsi="Palatino Linotype" w:cs="Arial"/>
          <w:color w:val="000000"/>
        </w:rPr>
        <w:t xml:space="preserve">dle smlouvy </w:t>
      </w:r>
      <w:r w:rsidR="009C1D7B" w:rsidRPr="00A44C28">
        <w:rPr>
          <w:rFonts w:ascii="Palatino Linotype" w:hAnsi="Palatino Linotype" w:cs="Arial"/>
          <w:color w:val="000000"/>
        </w:rPr>
        <w:t>a seznam všech dodaných softwarových licencí vázaných k</w:t>
      </w:r>
      <w:r w:rsidR="00A954A4">
        <w:rPr>
          <w:rFonts w:ascii="Palatino Linotype" w:hAnsi="Palatino Linotype" w:cs="Arial"/>
          <w:color w:val="000000"/>
        </w:rPr>
        <w:t xml:space="preserve"> </w:t>
      </w:r>
      <w:r w:rsidR="00F95492">
        <w:rPr>
          <w:rFonts w:ascii="Palatino Linotype" w:hAnsi="Palatino Linotype" w:cs="Arial"/>
          <w:color w:val="000000"/>
        </w:rPr>
        <w:t>dodanému zboží</w:t>
      </w:r>
      <w:r w:rsidR="00A954A4">
        <w:rPr>
          <w:rFonts w:ascii="Palatino Linotype" w:hAnsi="Palatino Linotype" w:cs="Arial"/>
          <w:color w:val="000000"/>
        </w:rPr>
        <w:t xml:space="preserve">. </w:t>
      </w:r>
      <w:r w:rsidR="00340397">
        <w:rPr>
          <w:rFonts w:ascii="Palatino Linotype" w:hAnsi="Palatino Linotype" w:cs="Arial"/>
          <w:color w:val="000000"/>
        </w:rPr>
        <w:t xml:space="preserve">Licence budou u výrobce </w:t>
      </w:r>
      <w:r w:rsidR="00340397">
        <w:rPr>
          <w:rFonts w:ascii="Palatino Linotype" w:eastAsia="MS Gothic" w:hAnsi="Palatino Linotype" w:cs="Arial"/>
          <w:lang w:eastAsia="ar-SA"/>
        </w:rPr>
        <w:t>vystaveny na koncového uživatele, jímž je Oblastní nemocnice Náchod a.s.</w:t>
      </w:r>
      <w:r w:rsidR="00540AA0">
        <w:rPr>
          <w:rFonts w:ascii="Palatino Linotype" w:eastAsia="MS Gothic" w:hAnsi="Palatino Linotype" w:cs="Arial"/>
          <w:lang w:eastAsia="ar-SA"/>
        </w:rPr>
        <w:t xml:space="preserve"> </w:t>
      </w:r>
    </w:p>
    <w:p w14:paraId="2B51FD47" w14:textId="05F9AC29" w:rsidR="009C1D7B" w:rsidRPr="00114CDE" w:rsidRDefault="00CD0D5B" w:rsidP="00A954A4">
      <w:pPr>
        <w:pStyle w:val="Zkladntext"/>
        <w:numPr>
          <w:ilvl w:val="0"/>
          <w:numId w:val="10"/>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w:t>
      </w:r>
      <w:r w:rsidR="009C1D7B" w:rsidRPr="00114CDE">
        <w:rPr>
          <w:rFonts w:ascii="Palatino Linotype" w:hAnsi="Palatino Linotype" w:cs="Arial"/>
          <w:color w:val="000000"/>
        </w:rPr>
        <w:t>výtisk</w:t>
      </w:r>
      <w:r>
        <w:rPr>
          <w:rFonts w:ascii="Palatino Linotype" w:hAnsi="Palatino Linotype" w:cs="Arial"/>
          <w:color w:val="000000"/>
        </w:rPr>
        <w:t>y</w:t>
      </w:r>
      <w:r w:rsidR="009C1D7B" w:rsidRPr="00114CDE">
        <w:rPr>
          <w:rFonts w:ascii="Palatino Linotype" w:hAnsi="Palatino Linotype" w:cs="Arial"/>
          <w:color w:val="000000"/>
        </w:rPr>
        <w:t xml:space="preserve"> dodacího listu </w:t>
      </w:r>
      <w:r w:rsidR="00045310" w:rsidRPr="00114CDE">
        <w:rPr>
          <w:rFonts w:ascii="Palatino Linotype" w:hAnsi="Palatino Linotype" w:cs="Arial"/>
          <w:color w:val="000000"/>
        </w:rPr>
        <w:t>zůstan</w:t>
      </w:r>
      <w:r w:rsidR="00045310">
        <w:rPr>
          <w:rFonts w:ascii="Palatino Linotype" w:hAnsi="Palatino Linotype" w:cs="Arial"/>
          <w:color w:val="000000"/>
        </w:rPr>
        <w:t>ou</w:t>
      </w:r>
      <w:r w:rsidR="00045310" w:rsidRPr="00114CDE">
        <w:rPr>
          <w:rFonts w:ascii="Palatino Linotype" w:hAnsi="Palatino Linotype" w:cs="Arial"/>
          <w:color w:val="000000"/>
        </w:rPr>
        <w:t xml:space="preserve"> </w:t>
      </w:r>
      <w:r w:rsidR="009C1D7B" w:rsidRPr="00114CDE">
        <w:rPr>
          <w:rFonts w:ascii="Palatino Linotype" w:hAnsi="Palatino Linotype" w:cs="Arial"/>
          <w:color w:val="000000"/>
        </w:rPr>
        <w:t>kupujícímu při převzetí zboží.</w:t>
      </w:r>
    </w:p>
    <w:p w14:paraId="036E64B0" w14:textId="47D552F3" w:rsidR="009C1D7B" w:rsidRPr="00114CDE" w:rsidRDefault="009C1D7B"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sidR="00CD0D5B">
        <w:rPr>
          <w:rFonts w:ascii="Palatino Linotype" w:hAnsi="Palatino Linotype" w:cs="Arial"/>
          <w:color w:val="000000"/>
        </w:rPr>
        <w:t xml:space="preserve">, uživatele </w:t>
      </w:r>
      <w:r w:rsidR="009974FD">
        <w:rPr>
          <w:rFonts w:ascii="Palatino Linotype" w:hAnsi="Palatino Linotype" w:cs="Arial"/>
          <w:color w:val="000000"/>
        </w:rPr>
        <w:t>a</w:t>
      </w:r>
      <w:r w:rsidRPr="00114CDE">
        <w:rPr>
          <w:rFonts w:ascii="Palatino Linotype" w:hAnsi="Palatino Linotype" w:cs="Arial"/>
          <w:color w:val="000000"/>
        </w:rPr>
        <w:t xml:space="preserve"> kupujícího</w:t>
      </w:r>
      <w:r w:rsidR="009974FD">
        <w:rPr>
          <w:rFonts w:ascii="Palatino Linotype" w:hAnsi="Palatino Linotype" w:cs="Arial"/>
          <w:color w:val="000000"/>
        </w:rPr>
        <w:t xml:space="preserve"> a jím přizvaných osob</w:t>
      </w:r>
      <w:r w:rsidRPr="00114CDE">
        <w:rPr>
          <w:rFonts w:ascii="Palatino Linotype" w:hAnsi="Palatino Linotype" w:cs="Arial"/>
          <w:color w:val="000000"/>
        </w:rPr>
        <w:t>.</w:t>
      </w:r>
    </w:p>
    <w:p w14:paraId="3D1969E3" w14:textId="3F0D7BCF" w:rsidR="009C1D7B" w:rsidRDefault="009C1D7B" w:rsidP="00A954A4">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t xml:space="preserve">Kupující si vyhrazuje právo před převzetím dodávky provést </w:t>
      </w:r>
      <w:r w:rsidR="00D96316">
        <w:rPr>
          <w:rFonts w:ascii="Palatino Linotype" w:hAnsi="Palatino Linotype" w:cs="Arial"/>
          <w:color w:val="000000"/>
        </w:rPr>
        <w:t xml:space="preserve">celkovou nebo namátkovou </w:t>
      </w:r>
      <w:r w:rsidRPr="00114CDE">
        <w:rPr>
          <w:rFonts w:ascii="Palatino Linotype" w:hAnsi="Palatino Linotype" w:cs="Arial"/>
          <w:color w:val="000000"/>
        </w:rPr>
        <w:t>kontrolu zboží v rozsahu požadované technické specifikace</w:t>
      </w:r>
      <w:r w:rsidR="00D96316">
        <w:rPr>
          <w:rFonts w:ascii="Palatino Linotype" w:hAnsi="Palatino Linotype" w:cs="Arial"/>
          <w:color w:val="000000"/>
        </w:rPr>
        <w:t>, s ohledem na objem dodávky</w:t>
      </w:r>
      <w:r w:rsidRPr="00114CDE">
        <w:rPr>
          <w:rFonts w:ascii="Palatino Linotype" w:hAnsi="Palatino Linotype" w:cs="Arial"/>
          <w:color w:val="000000"/>
        </w:rPr>
        <w:t>. V případě nesplnění požadavků není kupující povinen dodávku převzít. Kupující v tomto případě není v prodlení s plněním.</w:t>
      </w:r>
      <w:r w:rsidR="00D96316">
        <w:rPr>
          <w:rFonts w:ascii="Palatino Linotype" w:hAnsi="Palatino Linotype" w:cs="Arial"/>
          <w:color w:val="000000"/>
        </w:rPr>
        <w:t xml:space="preserve"> </w:t>
      </w:r>
    </w:p>
    <w:p w14:paraId="6F0D9FB7" w14:textId="2DF1A292" w:rsidR="008A7B29" w:rsidRPr="00A172E6" w:rsidRDefault="008A7B29" w:rsidP="008A7B29">
      <w:pPr>
        <w:pStyle w:val="Zkladntext"/>
        <w:numPr>
          <w:ilvl w:val="0"/>
          <w:numId w:val="10"/>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Po </w:t>
      </w:r>
      <w:r>
        <w:rPr>
          <w:rFonts w:ascii="Palatino Linotype" w:hAnsi="Palatino Linotype" w:cs="Arial"/>
          <w:color w:val="000000"/>
        </w:rPr>
        <w:t xml:space="preserve">převzetí zboží </w:t>
      </w:r>
      <w:r w:rsidR="00E01AC5">
        <w:rPr>
          <w:rFonts w:ascii="Palatino Linotype" w:hAnsi="Palatino Linotype" w:cs="Arial"/>
          <w:color w:val="000000"/>
        </w:rPr>
        <w:t>proběhne do 45 kalendářních dnů jeho kontrola – akceptační řízení</w:t>
      </w:r>
      <w:r>
        <w:rPr>
          <w:rFonts w:ascii="Palatino Linotype" w:hAnsi="Palatino Linotype" w:cs="Arial"/>
          <w:color w:val="000000"/>
        </w:rPr>
        <w:t xml:space="preserve">. </w:t>
      </w:r>
      <w:r w:rsidRPr="00A172E6">
        <w:rPr>
          <w:rFonts w:ascii="Palatino Linotype" w:hAnsi="Palatino Linotype" w:cs="Arial"/>
          <w:color w:val="000000"/>
        </w:rPr>
        <w:t>Výsledkem akceptačního řízení mohou být následující stavy:</w:t>
      </w:r>
    </w:p>
    <w:p w14:paraId="78B51E5F" w14:textId="77777777" w:rsidR="008A7B29" w:rsidRPr="00A172E6" w:rsidRDefault="008A7B29" w:rsidP="008A7B29">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575B1C1F" w14:textId="29F686A5" w:rsidR="008A7B29" w:rsidRPr="00A172E6" w:rsidRDefault="008A7B29" w:rsidP="008A7B29">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uvede prodávající do protokolu, že kontrolované plnění bylo akceptováno bez výhrad a protokol potvrdí svým podpisem.</w:t>
      </w:r>
    </w:p>
    <w:p w14:paraId="5D52A39B" w14:textId="77777777" w:rsidR="008A7B29" w:rsidRPr="00A172E6" w:rsidRDefault="008A7B29" w:rsidP="008A7B29">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465B630D" w14:textId="77777777" w:rsidR="008A7B29" w:rsidRPr="00A172E6" w:rsidRDefault="008A7B29" w:rsidP="008A7B29">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AF3B939" w14:textId="77777777" w:rsidR="008A7B29" w:rsidRPr="00A172E6" w:rsidRDefault="008A7B29" w:rsidP="008A7B29">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33158ED5" w14:textId="77777777" w:rsidR="008A7B29" w:rsidRPr="00A172E6" w:rsidRDefault="008A7B29" w:rsidP="008A7B29">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odstranění vad vyzve kupující prodávajícího k provedení nové kontroly.</w:t>
      </w:r>
    </w:p>
    <w:p w14:paraId="5D155406" w14:textId="51DB117F" w:rsidR="008A7B29" w:rsidRPr="00A172E6" w:rsidRDefault="008A7B29" w:rsidP="008A7B29">
      <w:pPr>
        <w:pStyle w:val="Zkladntext"/>
        <w:numPr>
          <w:ilvl w:val="0"/>
          <w:numId w:val="10"/>
        </w:numPr>
        <w:spacing w:before="120" w:line="276" w:lineRule="auto"/>
        <w:jc w:val="both"/>
        <w:rPr>
          <w:rFonts w:ascii="Palatino Linotype" w:hAnsi="Palatino Linotype" w:cs="Arial"/>
          <w:color w:val="000000"/>
        </w:rPr>
      </w:pPr>
      <w:r w:rsidRPr="00A172E6">
        <w:rPr>
          <w:rFonts w:ascii="Palatino Linotype" w:hAnsi="Palatino Linotype" w:cs="Arial"/>
          <w:color w:val="000000"/>
        </w:rPr>
        <w:t>O konání akceptačního řízení bude sepsán akceptační protokol.</w:t>
      </w:r>
      <w:del w:id="2" w:author="Mrázek František DiS." w:date="2020-07-17T11:11:00Z">
        <w:r w:rsidRPr="00A172E6" w:rsidDel="00D953D8">
          <w:rPr>
            <w:rFonts w:ascii="Palatino Linotype" w:hAnsi="Palatino Linotype" w:cs="Arial"/>
            <w:color w:val="000000"/>
          </w:rPr>
          <w:delText xml:space="preserve"> </w:delText>
        </w:r>
      </w:del>
      <w:r w:rsidRPr="00A172E6">
        <w:rPr>
          <w:rFonts w:ascii="Palatino Linotype" w:hAnsi="Palatino Linotype" w:cs="Arial"/>
          <w:b/>
          <w:color w:val="000000"/>
        </w:rPr>
        <w:t xml:space="preserve">. </w:t>
      </w:r>
      <w:r w:rsidRPr="00A172E6">
        <w:rPr>
          <w:rFonts w:ascii="Palatino Linotype" w:hAnsi="Palatino Linotype" w:cs="Arial"/>
          <w:color w:val="000000"/>
        </w:rPr>
        <w:t xml:space="preserve">Akceptační protokol bude obsahovat kontaktní údaje prodávajícího a kupujícího, název projektu, identifikaci </w:t>
      </w:r>
      <w:r>
        <w:rPr>
          <w:rFonts w:ascii="Palatino Linotype" w:hAnsi="Palatino Linotype" w:cs="Arial"/>
          <w:color w:val="000000"/>
        </w:rPr>
        <w:t>dodacího listu</w:t>
      </w:r>
      <w:r w:rsidRPr="00A172E6">
        <w:rPr>
          <w:rFonts w:ascii="Palatino Linotype" w:hAnsi="Palatino Linotype" w:cs="Arial"/>
          <w:color w:val="000000"/>
        </w:rPr>
        <w:t xml:space="preserve">, kterého se akceptační protokol týká, vyjádření kupujícího o akceptaci, datum akceptace a podpisy oprávněných osob kupujícího a prodávajícího. </w:t>
      </w:r>
      <w:r w:rsidRPr="00114CDE">
        <w:rPr>
          <w:rFonts w:ascii="Palatino Linotype" w:hAnsi="Palatino Linotype" w:cs="Arial"/>
          <w:color w:val="000000"/>
        </w:rPr>
        <w:t xml:space="preserve">Jeden výtisk akceptačního protokolu obdrží prodávající a </w:t>
      </w:r>
      <w:r>
        <w:rPr>
          <w:rFonts w:ascii="Palatino Linotype" w:hAnsi="Palatino Linotype" w:cs="Arial"/>
          <w:color w:val="000000"/>
        </w:rPr>
        <w:t>dva</w:t>
      </w:r>
      <w:r w:rsidRPr="00114CDE">
        <w:rPr>
          <w:rFonts w:ascii="Palatino Linotype" w:hAnsi="Palatino Linotype" w:cs="Arial"/>
          <w:color w:val="000000"/>
        </w:rPr>
        <w:t xml:space="preserve"> kupující.</w:t>
      </w:r>
      <w:r>
        <w:rPr>
          <w:rFonts w:ascii="Palatino Linotype" w:hAnsi="Palatino Linotype" w:cs="Arial"/>
          <w:color w:val="000000"/>
        </w:rPr>
        <w:t xml:space="preserve"> </w:t>
      </w:r>
      <w:r w:rsidR="00E01AC5">
        <w:rPr>
          <w:rFonts w:ascii="Palatino Linotype" w:hAnsi="Palatino Linotype" w:cs="Arial"/>
          <w:color w:val="000000"/>
        </w:rPr>
        <w:t xml:space="preserve"> </w:t>
      </w:r>
    </w:p>
    <w:p w14:paraId="60E86A1D" w14:textId="50D1E13D" w:rsidR="00483647" w:rsidRPr="00730E79" w:rsidRDefault="009C1D7B" w:rsidP="00730E79">
      <w:pPr>
        <w:pStyle w:val="Zkladntext"/>
        <w:numPr>
          <w:ilvl w:val="0"/>
          <w:numId w:val="10"/>
        </w:numPr>
        <w:spacing w:before="120" w:line="276" w:lineRule="auto"/>
        <w:jc w:val="both"/>
        <w:rPr>
          <w:rFonts w:ascii="Palatino Linotype" w:hAnsi="Palatino Linotype" w:cs="Arial"/>
          <w:color w:val="000000"/>
        </w:rPr>
      </w:pPr>
      <w:r w:rsidRPr="00114CDE">
        <w:rPr>
          <w:rFonts w:ascii="Palatino Linotype" w:hAnsi="Palatino Linotype" w:cs="Arial"/>
          <w:color w:val="000000"/>
        </w:rPr>
        <w:lastRenderedPageBreak/>
        <w:t>Poskytované plnění odpovídá všem požadavkům, vyplývajícím z platných právních předpisů či příslušných technických norem, platných pro Českou republiku, které se na plnění vztahují.</w:t>
      </w:r>
    </w:p>
    <w:p w14:paraId="3B8E9A8E" w14:textId="77777777" w:rsidR="00483647" w:rsidRPr="00730E79" w:rsidRDefault="00483647" w:rsidP="00BC2C06">
      <w:pPr>
        <w:numPr>
          <w:ilvl w:val="0"/>
          <w:numId w:val="10"/>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1E59FEBE" w14:textId="28D00D4B" w:rsidR="009C1D7B" w:rsidRPr="00114CDE" w:rsidRDefault="009C1D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BD215C" w:rsidRPr="00114CDE">
        <w:rPr>
          <w:rFonts w:ascii="Palatino Linotype" w:hAnsi="Palatino Linotype" w:cs="Arial"/>
          <w:b/>
          <w:color w:val="000000"/>
          <w:sz w:val="20"/>
          <w:szCs w:val="20"/>
        </w:rPr>
        <w:t>7</w:t>
      </w:r>
    </w:p>
    <w:p w14:paraId="7D8E8A06" w14:textId="25F756B7" w:rsidR="009C1D7B" w:rsidRPr="00114CDE" w:rsidRDefault="009C1D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Kupní cena</w:t>
      </w:r>
    </w:p>
    <w:p w14:paraId="0741D87F" w14:textId="5AC3D4FA" w:rsidR="003B755E" w:rsidRPr="00114CDE" w:rsidRDefault="009C1D7B" w:rsidP="00730E79">
      <w:pPr>
        <w:pStyle w:val="Zkladntext"/>
        <w:numPr>
          <w:ilvl w:val="0"/>
          <w:numId w:val="11"/>
        </w:numPr>
        <w:spacing w:before="120" w:after="240" w:line="276" w:lineRule="auto"/>
        <w:jc w:val="both"/>
        <w:rPr>
          <w:rFonts w:ascii="Palatino Linotype" w:hAnsi="Palatino Linotype" w:cs="Arial"/>
          <w:color w:val="000000"/>
        </w:rPr>
      </w:pPr>
      <w:r w:rsidRPr="00114CDE">
        <w:rPr>
          <w:rFonts w:ascii="Palatino Linotype" w:hAnsi="Palatino Linotype" w:cs="Arial"/>
          <w:color w:val="000000"/>
        </w:rPr>
        <w:t xml:space="preserve">Kupní cena za zboží </w:t>
      </w:r>
      <w:r w:rsidR="003B755E" w:rsidRPr="00114CDE">
        <w:rPr>
          <w:rFonts w:ascii="Palatino Linotype" w:hAnsi="Palatino Linotype" w:cs="Arial"/>
          <w:color w:val="000000"/>
        </w:rPr>
        <w:t xml:space="preserve">dle článku </w:t>
      </w:r>
      <w:r w:rsidR="00BD215C" w:rsidRPr="00114CDE">
        <w:rPr>
          <w:rFonts w:ascii="Palatino Linotype" w:hAnsi="Palatino Linotype" w:cs="Arial"/>
          <w:color w:val="000000"/>
        </w:rPr>
        <w:t xml:space="preserve">4 </w:t>
      </w:r>
      <w:r w:rsidR="003B755E" w:rsidRPr="00114CDE">
        <w:rPr>
          <w:rFonts w:ascii="Palatino Linotype" w:hAnsi="Palatino Linotype" w:cs="Arial"/>
          <w:color w:val="000000"/>
        </w:rPr>
        <w:t>této smlouvy, v podrobném členění</w:t>
      </w:r>
      <w:r w:rsidRPr="00114CDE">
        <w:rPr>
          <w:rFonts w:ascii="Palatino Linotype" w:hAnsi="Palatino Linotype" w:cs="Arial"/>
          <w:color w:val="000000"/>
        </w:rPr>
        <w:t xml:space="preserve"> uvedeném v položkovém rozpočtu, je-li to relevantní,</w:t>
      </w:r>
      <w:r w:rsidR="003B755E" w:rsidRPr="00114CDE">
        <w:rPr>
          <w:rFonts w:ascii="Palatino Linotype" w:hAnsi="Palatino Linotype" w:cs="Arial"/>
          <w:color w:val="000000"/>
        </w:rPr>
        <w:t xml:space="preserve"> činí</w:t>
      </w:r>
    </w:p>
    <w:p w14:paraId="38A99EB1" w14:textId="5C2CDBC3" w:rsidR="003B755E" w:rsidRPr="00114CDE" w:rsidRDefault="003B755E" w:rsidP="00BC2C06">
      <w:pPr>
        <w:pStyle w:val="Zkladntext"/>
        <w:spacing w:before="120" w:line="276" w:lineRule="auto"/>
        <w:ind w:left="709"/>
        <w:jc w:val="both"/>
        <w:rPr>
          <w:rFonts w:ascii="Palatino Linotype" w:hAnsi="Palatino Linotype" w:cs="Arial"/>
          <w:color w:val="000000"/>
        </w:rPr>
      </w:pPr>
      <w:r w:rsidRPr="00114CDE">
        <w:rPr>
          <w:rFonts w:ascii="Palatino Linotype" w:hAnsi="Palatino Linotype" w:cs="Arial"/>
          <w:color w:val="000000"/>
        </w:rPr>
        <w:t>Celková cena v Kč bez DPH</w:t>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[doplní dodavatel]</w:t>
      </w:r>
    </w:p>
    <w:p w14:paraId="30914BAD" w14:textId="3FF7B8D5" w:rsidR="003B755E" w:rsidRPr="00114CDE" w:rsidRDefault="003B755E" w:rsidP="00BC2C06">
      <w:pPr>
        <w:pStyle w:val="Zkladntext"/>
        <w:spacing w:before="120" w:line="276" w:lineRule="auto"/>
        <w:jc w:val="both"/>
        <w:rPr>
          <w:rFonts w:ascii="Palatino Linotype" w:hAnsi="Palatino Linotype" w:cs="Arial"/>
          <w:color w:val="000000"/>
        </w:rPr>
      </w:pP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[částka slovy – doplní dodavatel]</w:t>
      </w:r>
    </w:p>
    <w:p w14:paraId="0AE45D72" w14:textId="1D7A99EC" w:rsidR="003B755E" w:rsidRPr="00114CDE" w:rsidRDefault="003B755E" w:rsidP="00BC2C06">
      <w:pPr>
        <w:pStyle w:val="Zkladntext"/>
        <w:spacing w:before="120" w:line="276" w:lineRule="auto"/>
        <w:ind w:left="709"/>
        <w:jc w:val="both"/>
        <w:rPr>
          <w:rFonts w:ascii="Palatino Linotype" w:hAnsi="Palatino Linotype" w:cs="Arial"/>
          <w:color w:val="000000"/>
        </w:rPr>
      </w:pPr>
      <w:r w:rsidRPr="00114CDE">
        <w:rPr>
          <w:rFonts w:ascii="Palatino Linotype" w:hAnsi="Palatino Linotype" w:cs="Arial"/>
          <w:color w:val="000000"/>
        </w:rPr>
        <w:t>DPH v Kč samostatně</w:t>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[doplní dodavatel]</w:t>
      </w:r>
    </w:p>
    <w:p w14:paraId="75E1A12B" w14:textId="036FC4B6" w:rsidR="003B755E" w:rsidRPr="00114CDE" w:rsidRDefault="003B755E" w:rsidP="00BC2C06">
      <w:pPr>
        <w:pStyle w:val="Zkladntext"/>
        <w:spacing w:before="120" w:line="276" w:lineRule="auto"/>
        <w:jc w:val="both"/>
        <w:rPr>
          <w:rFonts w:ascii="Palatino Linotype" w:hAnsi="Palatino Linotype" w:cs="Arial"/>
          <w:color w:val="000000"/>
        </w:rPr>
      </w:pP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rPr>
        <w:tab/>
      </w:r>
      <w:r w:rsidRPr="00114CDE">
        <w:rPr>
          <w:rFonts w:ascii="Palatino Linotype" w:hAnsi="Palatino Linotype" w:cs="Arial"/>
          <w:color w:val="000000"/>
          <w:highlight w:val="yellow"/>
        </w:rPr>
        <w:t>[částka slovy – doplní dodavatel]</w:t>
      </w:r>
    </w:p>
    <w:p w14:paraId="2162B855" w14:textId="48D1A262" w:rsidR="003B755E" w:rsidRPr="00114CDE" w:rsidRDefault="003B755E" w:rsidP="00BC2C06">
      <w:pPr>
        <w:pStyle w:val="Zkladntext"/>
        <w:spacing w:before="120" w:line="276" w:lineRule="auto"/>
        <w:ind w:left="709"/>
        <w:jc w:val="both"/>
        <w:rPr>
          <w:rFonts w:ascii="Palatino Linotype" w:hAnsi="Palatino Linotype" w:cs="Arial"/>
          <w:b/>
          <w:color w:val="000000"/>
        </w:rPr>
      </w:pPr>
      <w:r w:rsidRPr="00114CDE">
        <w:rPr>
          <w:rFonts w:ascii="Palatino Linotype" w:hAnsi="Palatino Linotype" w:cs="Arial"/>
          <w:b/>
          <w:color w:val="000000"/>
        </w:rPr>
        <w:t>Celková cena v Kč včetně DPH</w:t>
      </w:r>
      <w:r w:rsidRPr="00114CDE">
        <w:rPr>
          <w:rFonts w:ascii="Palatino Linotype" w:hAnsi="Palatino Linotype" w:cs="Arial"/>
          <w:b/>
          <w:color w:val="000000"/>
        </w:rPr>
        <w:tab/>
      </w:r>
      <w:r w:rsidRPr="00114CDE">
        <w:rPr>
          <w:rFonts w:ascii="Palatino Linotype" w:hAnsi="Palatino Linotype" w:cs="Arial"/>
          <w:b/>
          <w:color w:val="000000"/>
          <w:highlight w:val="yellow"/>
        </w:rPr>
        <w:t>[doplní dodavatel]</w:t>
      </w:r>
    </w:p>
    <w:p w14:paraId="63465025" w14:textId="485FDA48" w:rsidR="003B755E" w:rsidRPr="00114CDE" w:rsidRDefault="00730E79" w:rsidP="00BC2C06">
      <w:pPr>
        <w:pStyle w:val="Zkladntext"/>
        <w:spacing w:before="120" w:line="276" w:lineRule="auto"/>
        <w:jc w:val="both"/>
        <w:rPr>
          <w:rFonts w:ascii="Palatino Linotype" w:hAnsi="Palatino Linotype" w:cs="Arial"/>
          <w:b/>
          <w:color w:val="000000"/>
        </w:rPr>
      </w:pPr>
      <w:r>
        <w:rPr>
          <w:rFonts w:ascii="Palatino Linotype" w:hAnsi="Palatino Linotype" w:cs="Arial"/>
          <w:b/>
          <w:color w:val="000000"/>
        </w:rPr>
        <w:tab/>
      </w:r>
      <w:r w:rsidR="003B755E" w:rsidRPr="00114CDE">
        <w:rPr>
          <w:rFonts w:ascii="Palatino Linotype" w:hAnsi="Palatino Linotype" w:cs="Arial"/>
          <w:b/>
          <w:color w:val="000000"/>
          <w:highlight w:val="yellow"/>
        </w:rPr>
        <w:t>[částka slovy – doplní dodavatel]</w:t>
      </w:r>
    </w:p>
    <w:p w14:paraId="15BA2E85" w14:textId="013B975E" w:rsidR="009222B7" w:rsidRDefault="009222B7" w:rsidP="009222B7">
      <w:pPr>
        <w:pStyle w:val="Zkladntext"/>
        <w:numPr>
          <w:ilvl w:val="0"/>
          <w:numId w:val="11"/>
        </w:numPr>
        <w:spacing w:before="120" w:after="240" w:line="276" w:lineRule="auto"/>
        <w:jc w:val="both"/>
        <w:rPr>
          <w:rFonts w:ascii="Palatino Linotype" w:hAnsi="Palatino Linotype" w:cs="Arial"/>
          <w:color w:val="000000"/>
        </w:rPr>
      </w:pPr>
      <w:r w:rsidRPr="009222B7">
        <w:rPr>
          <w:rFonts w:ascii="Palatino Linotype" w:hAnsi="Palatino Linotype" w:cs="Arial"/>
          <w:color w:val="000000"/>
        </w:rPr>
        <w:t xml:space="preserve">Cena uvedená v předchozím bodu zahrnuje veškeré náklady potřebné k řádnému plnění dle této smlouvy včetně dopravy do místa plnění a je uzavřena jako smluvní a pevná. Součástí celkové ceny je i částka na recyklaci zboží, která nebude na faktuře uvedena samostatně, pokud není v zákoně výslovně uveden požadavek tuto částku uvádět. </w:t>
      </w:r>
    </w:p>
    <w:p w14:paraId="662A963C" w14:textId="476A8EF5" w:rsidR="009222B7" w:rsidRPr="009222B7" w:rsidRDefault="009222B7" w:rsidP="009222B7">
      <w:pPr>
        <w:pStyle w:val="Zkladntext"/>
        <w:numPr>
          <w:ilvl w:val="0"/>
          <w:numId w:val="11"/>
        </w:numPr>
        <w:spacing w:before="120" w:after="240" w:line="276" w:lineRule="auto"/>
        <w:jc w:val="both"/>
        <w:rPr>
          <w:rFonts w:ascii="Palatino Linotype" w:hAnsi="Palatino Linotype" w:cs="Arial"/>
          <w:color w:val="000000"/>
        </w:rPr>
      </w:pPr>
      <w:r w:rsidRPr="009222B7">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122C52B9" w14:textId="25CE6D63" w:rsidR="00B0377B" w:rsidRPr="00114CDE" w:rsidRDefault="00B0377B"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 xml:space="preserve">Článek </w:t>
      </w:r>
      <w:r w:rsidR="00BD215C" w:rsidRPr="00114CDE">
        <w:rPr>
          <w:rFonts w:ascii="Palatino Linotype" w:hAnsi="Palatino Linotype" w:cs="Arial"/>
          <w:b/>
          <w:color w:val="000000"/>
          <w:sz w:val="20"/>
          <w:szCs w:val="20"/>
        </w:rPr>
        <w:t>8</w:t>
      </w:r>
    </w:p>
    <w:p w14:paraId="122C52BA" w14:textId="5E5DAC21" w:rsidR="00B0377B" w:rsidRPr="00114CDE" w:rsidRDefault="009C1D7B"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Platební podmínky</w:t>
      </w:r>
    </w:p>
    <w:p w14:paraId="7B4F9958" w14:textId="00674FE9" w:rsidR="00A715C3" w:rsidRPr="00024156" w:rsidRDefault="009222B7" w:rsidP="00024156">
      <w:pPr>
        <w:pStyle w:val="Zkladntext"/>
        <w:numPr>
          <w:ilvl w:val="0"/>
          <w:numId w:val="82"/>
        </w:numPr>
        <w:spacing w:before="120" w:line="276" w:lineRule="auto"/>
        <w:ind w:left="284"/>
        <w:jc w:val="both"/>
        <w:rPr>
          <w:rFonts w:ascii="Palatino Linotype" w:hAnsi="Palatino Linotype" w:cs="Arial"/>
          <w:color w:val="000000"/>
        </w:rPr>
      </w:pPr>
      <w:r w:rsidRPr="009222B7">
        <w:rPr>
          <w:rFonts w:ascii="Palatino Linotype" w:hAnsi="Palatino Linotype" w:cs="Arial"/>
          <w:color w:val="000000"/>
        </w:rPr>
        <w:t xml:space="preserve">Kupní cena za realizaci předmětu smlouvy bude uhrazena bezhotovostním převodem na účet prodávajícího na základě daňového dokladu </w:t>
      </w:r>
      <w:r w:rsidR="00A715C3">
        <w:rPr>
          <w:rFonts w:ascii="Palatino Linotype" w:hAnsi="Palatino Linotype" w:cs="Arial"/>
          <w:color w:val="000000"/>
        </w:rPr>
        <w:t>–</w:t>
      </w:r>
      <w:r w:rsidRPr="009222B7">
        <w:rPr>
          <w:rFonts w:ascii="Palatino Linotype" w:hAnsi="Palatino Linotype" w:cs="Arial"/>
          <w:color w:val="000000"/>
        </w:rPr>
        <w:t xml:space="preserve"> faktury</w:t>
      </w:r>
      <w:r w:rsidR="00A715C3">
        <w:rPr>
          <w:rFonts w:ascii="Palatino Linotype" w:hAnsi="Palatino Linotype" w:cs="Arial"/>
          <w:color w:val="000000"/>
        </w:rPr>
        <w:t>,</w:t>
      </w:r>
      <w:r w:rsidR="00024156">
        <w:rPr>
          <w:rFonts w:ascii="Palatino Linotype" w:hAnsi="Palatino Linotype" w:cs="Arial"/>
          <w:color w:val="000000"/>
        </w:rPr>
        <w:t xml:space="preserve"> vystaveného prodávajícím</w:t>
      </w:r>
      <w:r w:rsidR="00024156" w:rsidRPr="009222B7">
        <w:rPr>
          <w:rFonts w:ascii="Palatino Linotype" w:hAnsi="Palatino Linotype" w:cs="Arial"/>
          <w:color w:val="000000"/>
        </w:rPr>
        <w:t xml:space="preserve"> po řádně realizovaném plnění předmětu smlouvy</w:t>
      </w:r>
      <w:r w:rsidR="008A7B29">
        <w:rPr>
          <w:rFonts w:ascii="Palatino Linotype" w:hAnsi="Palatino Linotype" w:cs="Arial"/>
          <w:color w:val="000000"/>
        </w:rPr>
        <w:t xml:space="preserve"> </w:t>
      </w:r>
      <w:r w:rsidR="00024156" w:rsidRPr="009222B7">
        <w:rPr>
          <w:rFonts w:ascii="Palatino Linotype" w:hAnsi="Palatino Linotype" w:cs="Arial"/>
          <w:color w:val="000000"/>
        </w:rPr>
        <w:t xml:space="preserve">na základě </w:t>
      </w:r>
      <w:r w:rsidR="00024156">
        <w:rPr>
          <w:rFonts w:ascii="Palatino Linotype" w:hAnsi="Palatino Linotype" w:cs="Arial"/>
          <w:color w:val="000000"/>
        </w:rPr>
        <w:t>předávacího protokolu podle čl. 5 této smlouvy</w:t>
      </w:r>
      <w:r w:rsidR="00024156" w:rsidRPr="009222B7">
        <w:rPr>
          <w:rFonts w:ascii="Palatino Linotype" w:hAnsi="Palatino Linotype" w:cs="Arial"/>
          <w:color w:val="000000"/>
        </w:rPr>
        <w:t>, který bude přílohou faktury</w:t>
      </w:r>
      <w:r w:rsidR="00024156">
        <w:rPr>
          <w:rFonts w:ascii="Palatino Linotype" w:hAnsi="Palatino Linotype" w:cs="Arial"/>
          <w:color w:val="000000"/>
        </w:rPr>
        <w:t>,</w:t>
      </w:r>
      <w:r w:rsidR="00A715C3" w:rsidRPr="00024156">
        <w:rPr>
          <w:rFonts w:ascii="Palatino Linotype" w:hAnsi="Palatino Linotype" w:cs="Arial"/>
          <w:color w:val="000000"/>
        </w:rPr>
        <w:t xml:space="preserve"> a to následovně:</w:t>
      </w:r>
    </w:p>
    <w:p w14:paraId="3B5E0A67" w14:textId="4A2E9439" w:rsidR="008750B6" w:rsidRDefault="00A715C3" w:rsidP="00024156">
      <w:pPr>
        <w:pStyle w:val="Zkladntext"/>
        <w:numPr>
          <w:ilvl w:val="0"/>
          <w:numId w:val="83"/>
        </w:numPr>
        <w:spacing w:before="120" w:line="276" w:lineRule="auto"/>
        <w:jc w:val="both"/>
        <w:rPr>
          <w:rFonts w:ascii="Palatino Linotype" w:hAnsi="Palatino Linotype" w:cs="Arial"/>
          <w:color w:val="000000"/>
        </w:rPr>
      </w:pPr>
      <w:proofErr w:type="gramStart"/>
      <w:r>
        <w:rPr>
          <w:rFonts w:ascii="Palatino Linotype" w:hAnsi="Palatino Linotype" w:cs="Arial"/>
          <w:color w:val="000000"/>
        </w:rPr>
        <w:t>95%</w:t>
      </w:r>
      <w:proofErr w:type="gramEnd"/>
      <w:r>
        <w:rPr>
          <w:rFonts w:ascii="Palatino Linotype" w:hAnsi="Palatino Linotype" w:cs="Arial"/>
          <w:color w:val="000000"/>
        </w:rPr>
        <w:t xml:space="preserve"> kupní ceny bude uhrazeno </w:t>
      </w:r>
      <w:r w:rsidR="00024156">
        <w:rPr>
          <w:rFonts w:ascii="Palatino Linotype" w:hAnsi="Palatino Linotype" w:cs="Arial"/>
          <w:color w:val="000000"/>
        </w:rPr>
        <w:t>ve splatnosti 30 dnů od doručení faktury kupujícímu</w:t>
      </w:r>
      <w:r>
        <w:rPr>
          <w:rFonts w:ascii="Palatino Linotype" w:hAnsi="Palatino Linotype" w:cs="Arial"/>
          <w:color w:val="000000"/>
        </w:rPr>
        <w:t>;</w:t>
      </w:r>
      <w:r w:rsidR="009222B7" w:rsidRPr="009222B7">
        <w:rPr>
          <w:rFonts w:ascii="Palatino Linotype" w:hAnsi="Palatino Linotype" w:cs="Arial"/>
          <w:color w:val="000000"/>
        </w:rPr>
        <w:t xml:space="preserve"> </w:t>
      </w:r>
    </w:p>
    <w:p w14:paraId="13E7B28B" w14:textId="2E2670F0" w:rsidR="00A715C3" w:rsidRDefault="00A715C3" w:rsidP="00024156">
      <w:pPr>
        <w:pStyle w:val="Zkladntext"/>
        <w:numPr>
          <w:ilvl w:val="0"/>
          <w:numId w:val="83"/>
        </w:numPr>
        <w:spacing w:before="120" w:line="276" w:lineRule="auto"/>
        <w:jc w:val="both"/>
        <w:rPr>
          <w:rFonts w:ascii="Palatino Linotype" w:hAnsi="Palatino Linotype" w:cs="Arial"/>
          <w:color w:val="000000"/>
        </w:rPr>
      </w:pPr>
      <w:proofErr w:type="gramStart"/>
      <w:r>
        <w:rPr>
          <w:rFonts w:ascii="Palatino Linotype" w:hAnsi="Palatino Linotype" w:cs="Arial"/>
          <w:color w:val="000000"/>
        </w:rPr>
        <w:t>5%</w:t>
      </w:r>
      <w:proofErr w:type="gramEnd"/>
      <w:r>
        <w:rPr>
          <w:rFonts w:ascii="Palatino Linotype" w:hAnsi="Palatino Linotype" w:cs="Arial"/>
          <w:color w:val="000000"/>
        </w:rPr>
        <w:t xml:space="preserve"> kupní ceny bude uhrazeno </w:t>
      </w:r>
      <w:r w:rsidR="00024156">
        <w:rPr>
          <w:rFonts w:ascii="Palatino Linotype" w:hAnsi="Palatino Linotype" w:cs="Arial"/>
          <w:color w:val="000000"/>
        </w:rPr>
        <w:t>po kontrole zboží kupujícím na základě akceptačního protokolu se závěrem „</w:t>
      </w:r>
      <w:r w:rsidR="008A7B29">
        <w:rPr>
          <w:rFonts w:ascii="Palatino Linotype" w:hAnsi="Palatino Linotype" w:cs="Arial"/>
          <w:color w:val="000000"/>
        </w:rPr>
        <w:t xml:space="preserve">Akceptováno </w:t>
      </w:r>
      <w:r w:rsidR="00024156">
        <w:rPr>
          <w:rFonts w:ascii="Palatino Linotype" w:hAnsi="Palatino Linotype" w:cs="Arial"/>
          <w:color w:val="000000"/>
        </w:rPr>
        <w:t>bez výhrad“.</w:t>
      </w:r>
    </w:p>
    <w:p w14:paraId="0CD33E50" w14:textId="1A58552C" w:rsidR="009C1D7B" w:rsidRDefault="009C1D7B" w:rsidP="00024156">
      <w:pPr>
        <w:pStyle w:val="Zkladntext"/>
        <w:numPr>
          <w:ilvl w:val="0"/>
          <w:numId w:val="82"/>
        </w:numPr>
        <w:spacing w:before="120" w:line="276" w:lineRule="auto"/>
        <w:ind w:left="284"/>
        <w:jc w:val="both"/>
        <w:rPr>
          <w:rFonts w:ascii="Palatino Linotype" w:hAnsi="Palatino Linotype" w:cs="Arial"/>
          <w:color w:val="000000"/>
        </w:rPr>
      </w:pPr>
      <w:r w:rsidRPr="00114CDE">
        <w:rPr>
          <w:rFonts w:ascii="Palatino Linotype" w:hAnsi="Palatino Linotype" w:cs="Arial"/>
          <w:color w:val="000000"/>
        </w:rPr>
        <w:t>Zálohové platby nejsou přípustné a prodávající není oprávněn je požadovat.</w:t>
      </w:r>
    </w:p>
    <w:p w14:paraId="6ABA1D7B" w14:textId="77777777" w:rsidR="003F483D" w:rsidRPr="00114CDE" w:rsidRDefault="003F483D" w:rsidP="00024156">
      <w:pPr>
        <w:pStyle w:val="Zkladntext"/>
        <w:numPr>
          <w:ilvl w:val="0"/>
          <w:numId w:val="8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Daňový doklad je považován za proplacený datem odepsání příslušné finanční částky z účtu kupujícího ve prospěch čísla účtu prodávajícího uvedeného v úvodu smlouvy.</w:t>
      </w:r>
    </w:p>
    <w:p w14:paraId="05BBF546" w14:textId="079114C8" w:rsidR="004B2663" w:rsidRPr="00530175" w:rsidRDefault="004B2663" w:rsidP="00024156">
      <w:pPr>
        <w:pStyle w:val="Zkladntext"/>
        <w:numPr>
          <w:ilvl w:val="0"/>
          <w:numId w:val="82"/>
        </w:numPr>
        <w:spacing w:before="120" w:line="276" w:lineRule="auto"/>
        <w:jc w:val="both"/>
        <w:rPr>
          <w:rFonts w:ascii="Palatino Linotype" w:hAnsi="Palatino Linotype" w:cs="Arial"/>
          <w:color w:val="000000"/>
        </w:rPr>
      </w:pPr>
      <w:r w:rsidRPr="00530175">
        <w:rPr>
          <w:rFonts w:ascii="Palatino Linotype" w:hAnsi="Palatino Linotype" w:cs="Arial"/>
        </w:rPr>
        <w:lastRenderedPageBreak/>
        <w:t xml:space="preserve">Prodávající je oprávněn vyúčtovat kupní cenu na základě daňového dokladu (faktury). Daňový doklad </w:t>
      </w:r>
      <w:r w:rsidRPr="00530175">
        <w:rPr>
          <w:rFonts w:ascii="Palatino Linotype" w:hAnsi="Palatino Linotype" w:cs="Arial"/>
          <w:color w:val="000000"/>
        </w:rPr>
        <w:t xml:space="preserve">musí splňovat veškeré náležitosti dle zákona č. 563/1991 sb., o účetnictví, v platném znění a zákona č. 235/2004 Sb., o dani z přidané hodnoty, v platném znění. </w:t>
      </w:r>
      <w:r>
        <w:rPr>
          <w:rFonts w:ascii="Palatino Linotype" w:hAnsi="Palatino Linotype" w:cs="Arial"/>
          <w:color w:val="000000"/>
        </w:rPr>
        <w:t xml:space="preserve"> </w:t>
      </w:r>
    </w:p>
    <w:p w14:paraId="16BD2E50" w14:textId="77777777" w:rsidR="004B2663" w:rsidRPr="00114CDE" w:rsidRDefault="004B2663" w:rsidP="00024156">
      <w:pPr>
        <w:pStyle w:val="Zkladntext"/>
        <w:numPr>
          <w:ilvl w:val="0"/>
          <w:numId w:val="8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Faktura bude vždy obsahovat alespoň:</w:t>
      </w:r>
    </w:p>
    <w:p w14:paraId="72A66928"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firmu a sídlo oprávněné a povinné osoby, tj. prodávajícího i kupujícího,</w:t>
      </w:r>
    </w:p>
    <w:p w14:paraId="751D2946"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IČO a DIČ prodávajícího a kupujícího,</w:t>
      </w:r>
    </w:p>
    <w:p w14:paraId="7AC56B78"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údaj o zápisu prodávajícího v obchodním rejstříku, včetně spisové značky,</w:t>
      </w:r>
    </w:p>
    <w:p w14:paraId="02B8E358"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číslo faktury,</w:t>
      </w:r>
    </w:p>
    <w:p w14:paraId="09F6471E"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číslo smlouvy,</w:t>
      </w:r>
    </w:p>
    <w:p w14:paraId="4812FA74"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den odeslání, den splatnosti a datum zdanitelného plnění,</w:t>
      </w:r>
    </w:p>
    <w:p w14:paraId="1B1F1996"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označení peněžního ústavu a číslo účtu, na který má kupující provést úhradu</w:t>
      </w:r>
      <w:r>
        <w:rPr>
          <w:rFonts w:ascii="Palatino Linotype" w:hAnsi="Palatino Linotype" w:cs="Arial"/>
          <w:color w:val="000000"/>
        </w:rPr>
        <w:t>,</w:t>
      </w:r>
    </w:p>
    <w:p w14:paraId="132557CD"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fakturovanou částku bez daně, sazbu daně, daň a celkovou částku,</w:t>
      </w:r>
    </w:p>
    <w:p w14:paraId="1AA611D1"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p>
    <w:p w14:paraId="70063732"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soupis dodaného zboží vycházející z položkového rozpočtu,</w:t>
      </w:r>
    </w:p>
    <w:p w14:paraId="0D5BA3E7" w14:textId="77777777" w:rsidR="004B2663" w:rsidRPr="00114CDE" w:rsidRDefault="004B2663" w:rsidP="004B2663">
      <w:pPr>
        <w:pStyle w:val="Zkladntext"/>
        <w:numPr>
          <w:ilvl w:val="0"/>
          <w:numId w:val="19"/>
        </w:numPr>
        <w:spacing w:before="60" w:after="60" w:line="276" w:lineRule="auto"/>
        <w:jc w:val="both"/>
        <w:rPr>
          <w:rFonts w:ascii="Palatino Linotype" w:hAnsi="Palatino Linotype" w:cs="Arial"/>
          <w:color w:val="000000"/>
        </w:rPr>
      </w:pPr>
      <w:r w:rsidRPr="00114CDE">
        <w:rPr>
          <w:rFonts w:ascii="Palatino Linotype" w:hAnsi="Palatino Linotype" w:cs="Arial"/>
          <w:color w:val="000000"/>
        </w:rPr>
        <w:t>razítko a podpis oprávněné osoby,</w:t>
      </w:r>
    </w:p>
    <w:p w14:paraId="0FAB7C55" w14:textId="77777777" w:rsidR="004B2663" w:rsidRPr="00114CDE" w:rsidRDefault="004B2663" w:rsidP="004B2663">
      <w:pPr>
        <w:pStyle w:val="Zkladntext"/>
        <w:numPr>
          <w:ilvl w:val="0"/>
          <w:numId w:val="19"/>
        </w:numPr>
        <w:spacing w:after="0" w:line="276" w:lineRule="auto"/>
        <w:jc w:val="both"/>
        <w:rPr>
          <w:rFonts w:ascii="Palatino Linotype" w:hAnsi="Palatino Linotype" w:cs="Arial"/>
          <w:color w:val="000000"/>
        </w:rPr>
      </w:pPr>
      <w:r w:rsidRPr="00114CDE">
        <w:rPr>
          <w:rFonts w:ascii="Palatino Linotype" w:hAnsi="Palatino Linotype" w:cs="Arial"/>
          <w:color w:val="000000"/>
        </w:rPr>
        <w:t>konstantní a variabilní symbol,</w:t>
      </w:r>
    </w:p>
    <w:p w14:paraId="6AEF9F37" w14:textId="01F6FC53" w:rsidR="004B2663" w:rsidRPr="00E01AC5" w:rsidRDefault="004B2663" w:rsidP="00F75DB2">
      <w:pPr>
        <w:pStyle w:val="Zkladntext"/>
        <w:spacing w:after="0" w:line="276" w:lineRule="auto"/>
        <w:ind w:left="357"/>
        <w:rPr>
          <w:rFonts w:ascii="Palatino Linotype" w:hAnsi="Palatino Linotype" w:cs="Arial"/>
          <w:i/>
          <w:u w:val="single"/>
        </w:rPr>
      </w:pPr>
      <w:r w:rsidRPr="00E01AC5">
        <w:rPr>
          <w:rFonts w:ascii="Palatino Linotype" w:hAnsi="Palatino Linotype" w:cs="Arial"/>
          <w:i/>
          <w:u w:val="single"/>
        </w:rPr>
        <w:t xml:space="preserve">Přílohou faktury </w:t>
      </w:r>
      <w:r w:rsidR="00E01AC5" w:rsidRPr="00E01AC5">
        <w:rPr>
          <w:rFonts w:ascii="Palatino Linotype" w:hAnsi="Palatino Linotype" w:cs="Arial"/>
          <w:i/>
          <w:u w:val="single"/>
        </w:rPr>
        <w:t>bude předávací protokol</w:t>
      </w:r>
      <w:r w:rsidRPr="00E01AC5">
        <w:rPr>
          <w:rFonts w:ascii="Palatino Linotype" w:hAnsi="Palatino Linotype" w:cs="Arial"/>
          <w:i/>
          <w:u w:val="single"/>
        </w:rPr>
        <w:t>.</w:t>
      </w:r>
    </w:p>
    <w:p w14:paraId="1E3B369C" w14:textId="77777777" w:rsidR="00C16B7C" w:rsidRDefault="003F483D" w:rsidP="00024156">
      <w:pPr>
        <w:pStyle w:val="Zkladntext"/>
        <w:numPr>
          <w:ilvl w:val="0"/>
          <w:numId w:val="82"/>
        </w:numPr>
        <w:spacing w:before="120" w:line="276" w:lineRule="auto"/>
        <w:ind w:left="357" w:hanging="357"/>
        <w:jc w:val="both"/>
        <w:rPr>
          <w:rFonts w:ascii="Palatino Linotype" w:hAnsi="Palatino Linotype" w:cs="Arial"/>
          <w:color w:val="000000"/>
        </w:rPr>
      </w:pPr>
      <w:r w:rsidRPr="0073138C">
        <w:rPr>
          <w:rFonts w:ascii="Palatino Linotype" w:hAnsi="Palatino Linotype" w:cs="Arial"/>
        </w:rPr>
        <w:t xml:space="preserve">V případě, že daňový doklad (faktura) nebude mít odpovídající náležitosti a přílohy dle předchozího odstavce, je kupující oprávněn zaslat ho ve lhůtě splatnosti zpět prodávajícímu </w:t>
      </w:r>
      <w:r w:rsidRPr="00DD2324">
        <w:rPr>
          <w:rFonts w:ascii="Palatino Linotype" w:hAnsi="Palatino Linotype" w:cs="Arial"/>
        </w:rPr>
        <w:t>k doplnění, aniž se tak dostane do prodlení se zaplacením. V takovém případě počíná lhůta</w:t>
      </w:r>
      <w:r w:rsidRPr="0073138C">
        <w:rPr>
          <w:rFonts w:ascii="Palatino Linotype" w:hAnsi="Palatino Linotype" w:cs="Arial"/>
        </w:rPr>
        <w:t xml:space="preserve"> splatnosti běžet znovu od opětovného zaslání náležitě doplněného či opraveného daňového dokladu (faktury). Daňový doklad (faktura) musí být vystaven v české měně</w:t>
      </w:r>
      <w:r>
        <w:rPr>
          <w:rFonts w:ascii="Palatino Linotype" w:hAnsi="Palatino Linotype" w:cs="Arial"/>
        </w:rPr>
        <w:t>.</w:t>
      </w:r>
    </w:p>
    <w:p w14:paraId="178E4CD7" w14:textId="480934A9" w:rsidR="00CF265A" w:rsidRPr="00214687" w:rsidRDefault="003F483D" w:rsidP="00024156">
      <w:pPr>
        <w:pStyle w:val="Zkladntext"/>
        <w:numPr>
          <w:ilvl w:val="0"/>
          <w:numId w:val="82"/>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r w:rsidR="00CF265A" w:rsidRPr="00214687">
        <w:rPr>
          <w:rFonts w:ascii="Palatino Linotype" w:hAnsi="Palatino Linotype" w:cs="Arial"/>
          <w:color w:val="000000"/>
        </w:rPr>
        <w:t xml:space="preserve"> </w:t>
      </w:r>
    </w:p>
    <w:p w14:paraId="41BB0EE0" w14:textId="4036894E" w:rsidR="00CF265A" w:rsidRPr="00C35B8B" w:rsidRDefault="003F483D" w:rsidP="00024156">
      <w:pPr>
        <w:pStyle w:val="Zkladntext"/>
        <w:numPr>
          <w:ilvl w:val="0"/>
          <w:numId w:val="82"/>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00CF265A" w:rsidRPr="00CF265A">
        <w:rPr>
          <w:rFonts w:ascii="Palatino Linotype" w:hAnsi="Palatino Linotype" w:cs="Arial"/>
          <w:color w:val="000000"/>
        </w:rPr>
        <w:t xml:space="preserve"> </w:t>
      </w:r>
    </w:p>
    <w:p w14:paraId="5E5DB25E" w14:textId="4B90B470" w:rsidR="00CF265A" w:rsidRPr="00C35B8B" w:rsidRDefault="003F483D" w:rsidP="00024156">
      <w:pPr>
        <w:pStyle w:val="Zkladntext"/>
        <w:numPr>
          <w:ilvl w:val="0"/>
          <w:numId w:val="82"/>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00CF265A" w:rsidRPr="00CF265A">
        <w:rPr>
          <w:rFonts w:ascii="Palatino Linotype" w:hAnsi="Palatino Linotype" w:cs="Arial"/>
          <w:color w:val="000000"/>
        </w:rPr>
        <w:t xml:space="preserve"> </w:t>
      </w:r>
    </w:p>
    <w:p w14:paraId="316CB0C4" w14:textId="59A38448" w:rsidR="00CF265A" w:rsidRDefault="003F483D" w:rsidP="00024156">
      <w:pPr>
        <w:pStyle w:val="Zkladntext"/>
        <w:numPr>
          <w:ilvl w:val="0"/>
          <w:numId w:val="82"/>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sidR="00214687">
        <w:rPr>
          <w:rFonts w:ascii="Palatino Linotype" w:hAnsi="Palatino Linotype" w:cs="Arial"/>
        </w:rPr>
        <w:t> </w:t>
      </w:r>
      <w:r w:rsidR="00214687" w:rsidRPr="005C3F28">
        <w:rPr>
          <w:rFonts w:ascii="Palatino Linotype" w:hAnsi="Palatino Linotype" w:cs="Arial"/>
        </w:rPr>
        <w:t>bodě</w:t>
      </w:r>
      <w:r w:rsidRPr="005C3F28">
        <w:rPr>
          <w:rFonts w:ascii="Palatino Linotype" w:hAnsi="Palatino Linotype" w:cs="Arial"/>
        </w:rPr>
        <w:t xml:space="preserve"> </w:t>
      </w:r>
      <w:r w:rsidR="00E01AC5">
        <w:rPr>
          <w:rFonts w:ascii="Palatino Linotype" w:hAnsi="Palatino Linotype" w:cs="Arial"/>
        </w:rPr>
        <w:t>8</w:t>
      </w:r>
      <w:r w:rsidR="00214687" w:rsidRPr="005C3F28">
        <w:rPr>
          <w:rFonts w:ascii="Palatino Linotype" w:hAnsi="Palatino Linotype" w:cs="Arial"/>
        </w:rPr>
        <w:t xml:space="preserve">.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00CF265A" w:rsidRPr="00CF265A">
        <w:rPr>
          <w:rFonts w:ascii="Palatino Linotype" w:hAnsi="Palatino Linotype" w:cs="Arial"/>
          <w:color w:val="000000"/>
        </w:rPr>
        <w:t xml:space="preserve"> </w:t>
      </w:r>
    </w:p>
    <w:p w14:paraId="3E262FD9" w14:textId="492AB04D" w:rsidR="00D42666" w:rsidRPr="00215789" w:rsidRDefault="00D42666" w:rsidP="00024156">
      <w:pPr>
        <w:pStyle w:val="Zkladntext"/>
        <w:numPr>
          <w:ilvl w:val="0"/>
          <w:numId w:val="82"/>
        </w:numPr>
        <w:spacing w:before="120" w:line="276" w:lineRule="auto"/>
        <w:ind w:left="357" w:hanging="357"/>
        <w:jc w:val="both"/>
        <w:rPr>
          <w:rFonts w:ascii="Palatino Linotype" w:hAnsi="Palatino Linotype" w:cs="Arial"/>
          <w:color w:val="000000"/>
        </w:rPr>
      </w:pPr>
      <w:r w:rsidRPr="00D42666">
        <w:rPr>
          <w:rFonts w:ascii="Palatino Linotype" w:hAnsi="Palatino Linotype" w:cs="Arial"/>
        </w:rPr>
        <w:lastRenderedPageBreak/>
        <w:t>Smluvní strany se dohodly, že pokud nastane jakákoli okolnost zakládající riziko vzniku ručení za nezaplacenou daň prodávajícího předpokládaná zákonem o dani z přidané hodnoty, zejména že pr</w:t>
      </w:r>
      <w:r w:rsidRPr="00C15FA9">
        <w:rPr>
          <w:rFonts w:ascii="Palatino Linotype" w:hAnsi="Palatino Linotype" w:cs="Arial"/>
        </w:rPr>
        <w:t xml:space="preserve">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w:t>
      </w:r>
      <w:r w:rsidRPr="00F67059">
        <w:rPr>
          <w:rFonts w:ascii="Palatino Linotype" w:hAnsi="Palatino Linotype" w:cs="Arial"/>
        </w:rPr>
        <w:t xml:space="preserve">ve smyslu </w:t>
      </w:r>
      <w:proofErr w:type="spellStart"/>
      <w:r w:rsidRPr="00F67059">
        <w:rPr>
          <w:rFonts w:ascii="Palatino Linotype" w:hAnsi="Palatino Linotype" w:cs="Arial"/>
        </w:rPr>
        <w:t>ust</w:t>
      </w:r>
      <w:proofErr w:type="spellEnd"/>
      <w:r w:rsidRPr="00F67059">
        <w:rPr>
          <w:rFonts w:ascii="Palatino Linotype" w:hAnsi="Palatino Linotype" w:cs="Arial"/>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15789">
        <w:rPr>
          <w:rFonts w:ascii="Palatino Linotype" w:hAnsi="Palatino Linotype" w:cs="Arial"/>
        </w:rPr>
        <w:t>Postup dle tohoto odstavce se považuje za řádné splnění závazků kupujícího uhradit sjednanou kupní cenu a souvisejících plnění dle této smlouvy.</w:t>
      </w:r>
    </w:p>
    <w:p w14:paraId="3076CC5E" w14:textId="77777777" w:rsidR="00603734" w:rsidRPr="00114CDE" w:rsidRDefault="00603734" w:rsidP="00BC2C06">
      <w:pPr>
        <w:spacing w:before="240" w:line="276" w:lineRule="auto"/>
        <w:jc w:val="center"/>
        <w:rPr>
          <w:rFonts w:ascii="Palatino Linotype" w:hAnsi="Palatino Linotype" w:cs="Arial"/>
          <w:b/>
          <w:color w:val="000000"/>
          <w:sz w:val="20"/>
          <w:szCs w:val="20"/>
        </w:rPr>
      </w:pPr>
      <w:r w:rsidRPr="00114CDE">
        <w:rPr>
          <w:rFonts w:ascii="Palatino Linotype" w:hAnsi="Palatino Linotype" w:cs="Arial"/>
          <w:b/>
          <w:color w:val="000000"/>
          <w:sz w:val="20"/>
          <w:szCs w:val="20"/>
        </w:rPr>
        <w:t>Článek 9</w:t>
      </w:r>
    </w:p>
    <w:p w14:paraId="588B0C23" w14:textId="77777777" w:rsidR="00603734" w:rsidRPr="00114CDE" w:rsidRDefault="00603734" w:rsidP="00BC2C06">
      <w:pPr>
        <w:pStyle w:val="Nadpis1"/>
        <w:spacing w:after="240" w:line="276" w:lineRule="auto"/>
        <w:rPr>
          <w:rFonts w:ascii="Palatino Linotype" w:hAnsi="Palatino Linotype" w:cs="Arial"/>
          <w:b w:val="0"/>
          <w:color w:val="000000"/>
          <w:szCs w:val="20"/>
        </w:rPr>
      </w:pPr>
      <w:r w:rsidRPr="00114CDE">
        <w:rPr>
          <w:rFonts w:ascii="Palatino Linotype" w:hAnsi="Palatino Linotype" w:cs="Arial"/>
          <w:color w:val="000000"/>
          <w:szCs w:val="20"/>
        </w:rPr>
        <w:t>Záruka</w:t>
      </w:r>
    </w:p>
    <w:p w14:paraId="695D7A52" w14:textId="77777777" w:rsidR="00603734" w:rsidRPr="00114CDE" w:rsidRDefault="00603734" w:rsidP="00214687">
      <w:pPr>
        <w:pStyle w:val="Zkladntext"/>
        <w:numPr>
          <w:ilvl w:val="0"/>
          <w:numId w:val="12"/>
        </w:numPr>
        <w:spacing w:before="120" w:line="276" w:lineRule="auto"/>
        <w:jc w:val="both"/>
        <w:rPr>
          <w:rFonts w:ascii="Palatino Linotype" w:hAnsi="Palatino Linotype" w:cs="Arial"/>
          <w:color w:val="000000"/>
        </w:rPr>
      </w:pPr>
      <w:r w:rsidRPr="00114CDE">
        <w:rPr>
          <w:rFonts w:ascii="Palatino Linotype" w:hAnsi="Palatino Linotype" w:cs="Arial"/>
          <w:color w:val="000000"/>
        </w:rPr>
        <w:t>Prodávající prohlašuje, že předmět plnění není zatížen právními vadami.</w:t>
      </w:r>
    </w:p>
    <w:p w14:paraId="422A934D" w14:textId="77777777" w:rsidR="00603734" w:rsidRPr="00114CDE" w:rsidRDefault="00603734"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7661BFF2" w14:textId="77777777" w:rsidR="00603734" w:rsidRPr="00114CDE" w:rsidRDefault="00603734"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1F0D91FD" w14:textId="77777777" w:rsidR="00603734" w:rsidRPr="00114CDE" w:rsidRDefault="00603734" w:rsidP="00214687">
      <w:pPr>
        <w:pStyle w:val="Zkladntext"/>
        <w:numPr>
          <w:ilvl w:val="0"/>
          <w:numId w:val="12"/>
        </w:numPr>
        <w:spacing w:before="120" w:line="276" w:lineRule="auto"/>
        <w:ind w:left="357" w:hanging="357"/>
        <w:jc w:val="both"/>
        <w:rPr>
          <w:rFonts w:ascii="Palatino Linotype" w:hAnsi="Palatino Linotype" w:cs="Arial"/>
          <w:color w:val="000000"/>
        </w:rPr>
      </w:pPr>
      <w:r w:rsidRPr="00114CDE">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139A82A0" w14:textId="7058F55D" w:rsidR="00DF5969" w:rsidRPr="00DF5969" w:rsidRDefault="00DF5969" w:rsidP="00DF5969">
      <w:pPr>
        <w:pStyle w:val="Zkladntext"/>
        <w:numPr>
          <w:ilvl w:val="0"/>
          <w:numId w:val="12"/>
        </w:numPr>
        <w:spacing w:before="120" w:line="276" w:lineRule="auto"/>
        <w:ind w:left="357" w:hanging="357"/>
        <w:jc w:val="both"/>
        <w:rPr>
          <w:rFonts w:ascii="Palatino Linotype" w:hAnsi="Palatino Linotype" w:cs="Arial"/>
          <w:color w:val="000000"/>
        </w:rPr>
      </w:pPr>
      <w:r w:rsidRPr="00DF5969">
        <w:rPr>
          <w:rFonts w:ascii="Palatino Linotype" w:hAnsi="Palatino Linotype" w:cs="Arial"/>
          <w:color w:val="000000"/>
        </w:rPr>
        <w:t>Prodávající poskytne v souladu s podmínkami veřejné zakázky záruku v délce uvedené v</w:t>
      </w:r>
      <w:r>
        <w:rPr>
          <w:rFonts w:ascii="Palatino Linotype" w:hAnsi="Palatino Linotype" w:cs="Arial"/>
          <w:color w:val="000000"/>
        </w:rPr>
        <w:t>e</w:t>
      </w:r>
      <w:r w:rsidRPr="00DF5969">
        <w:rPr>
          <w:rFonts w:ascii="Palatino Linotype" w:hAnsi="Palatino Linotype" w:cs="Arial"/>
          <w:color w:val="000000"/>
        </w:rPr>
        <w:t xml:space="preserve"> specifikaci </w:t>
      </w:r>
      <w:r>
        <w:rPr>
          <w:rFonts w:ascii="Palatino Linotype" w:hAnsi="Palatino Linotype" w:cs="Arial"/>
          <w:color w:val="000000"/>
        </w:rPr>
        <w:t xml:space="preserve">předmětu dodávky </w:t>
      </w:r>
      <w:r w:rsidRPr="00DF5969">
        <w:rPr>
          <w:rFonts w:ascii="Palatino Linotype" w:hAnsi="Palatino Linotype" w:cs="Arial"/>
          <w:color w:val="000000"/>
        </w:rPr>
        <w:t>(příloha této kupní smlouvy).</w:t>
      </w:r>
    </w:p>
    <w:p w14:paraId="4ACE81A1" w14:textId="5C3B10C6" w:rsidR="00687B8F" w:rsidRPr="00214687" w:rsidRDefault="00DF5969" w:rsidP="00214687">
      <w:pPr>
        <w:pStyle w:val="Zkladntext"/>
        <w:numPr>
          <w:ilvl w:val="0"/>
          <w:numId w:val="12"/>
        </w:numPr>
        <w:spacing w:before="120" w:line="276" w:lineRule="auto"/>
        <w:ind w:left="357" w:hanging="357"/>
        <w:jc w:val="both"/>
        <w:rPr>
          <w:rFonts w:ascii="Palatino Linotype" w:hAnsi="Palatino Linotype" w:cs="Arial"/>
          <w:color w:val="000000"/>
        </w:rPr>
      </w:pPr>
      <w:r w:rsidRPr="00DF5969">
        <w:rPr>
          <w:rFonts w:ascii="Palatino Linotype" w:hAnsi="Palatino Linotype" w:cs="Arial"/>
          <w:color w:val="000000"/>
        </w:rPr>
        <w:t xml:space="preserve">Záruční doba začíná běžet dnem podpisu </w:t>
      </w:r>
      <w:r w:rsidR="00D953D8">
        <w:rPr>
          <w:rFonts w:ascii="Palatino Linotype" w:hAnsi="Palatino Linotype" w:cs="Arial"/>
          <w:color w:val="000000"/>
        </w:rPr>
        <w:t>akceptačního protokolu se závěrem „Akceptováno bez výhrad</w:t>
      </w:r>
      <w:r w:rsidRPr="00DF5969">
        <w:rPr>
          <w:rFonts w:ascii="Palatino Linotype" w:hAnsi="Palatino Linotype" w:cs="Arial"/>
          <w:color w:val="000000"/>
        </w:rPr>
        <w:t xml:space="preserve"> kupujícím, o řádně poskytnutém plnění předmětu plnění bez vad</w:t>
      </w:r>
      <w:r>
        <w:rPr>
          <w:rFonts w:ascii="Palatino Linotype" w:hAnsi="Palatino Linotype" w:cs="Arial"/>
          <w:color w:val="000000"/>
        </w:rPr>
        <w:t>.</w:t>
      </w:r>
    </w:p>
    <w:p w14:paraId="1898DA2E" w14:textId="0EE15DF0" w:rsidR="006B132F" w:rsidRPr="00DA79E0" w:rsidRDefault="00C43CEA" w:rsidP="00BC2C06">
      <w:pPr>
        <w:pStyle w:val="Zkladntext"/>
        <w:numPr>
          <w:ilvl w:val="0"/>
          <w:numId w:val="12"/>
        </w:numPr>
        <w:spacing w:before="120" w:line="276" w:lineRule="auto"/>
        <w:ind w:left="357" w:hanging="357"/>
        <w:jc w:val="both"/>
        <w:rPr>
          <w:rFonts w:ascii="Palatino Linotype" w:hAnsi="Palatino Linotype" w:cs="Arial"/>
          <w:color w:val="000000"/>
        </w:rPr>
      </w:pPr>
      <w:r w:rsidRPr="00DA79E0">
        <w:rPr>
          <w:rFonts w:ascii="Palatino Linotype" w:hAnsi="Palatino Linotype" w:cs="Arial"/>
          <w:color w:val="000000"/>
        </w:rPr>
        <w:t>Prodávající se zavazuje po celou dobu běhu záruční doby zajistit plnou funkčnost dodávan</w:t>
      </w:r>
      <w:r w:rsidR="004E3D3C">
        <w:rPr>
          <w:rFonts w:ascii="Palatino Linotype" w:hAnsi="Palatino Linotype" w:cs="Arial"/>
          <w:color w:val="000000"/>
        </w:rPr>
        <w:t>ého zboží</w:t>
      </w:r>
      <w:r w:rsidR="004E3D3C" w:rsidRPr="00114CDE">
        <w:rPr>
          <w:rFonts w:ascii="Palatino Linotype" w:hAnsi="Palatino Linotype" w:cs="Arial"/>
          <w:color w:val="000000"/>
        </w:rPr>
        <w:t>, jakož i jeho veškeré části a komponenty</w:t>
      </w:r>
      <w:r w:rsidR="004E3D3C">
        <w:rPr>
          <w:rFonts w:ascii="Palatino Linotype" w:hAnsi="Palatino Linotype" w:cs="Arial"/>
          <w:color w:val="000000"/>
        </w:rPr>
        <w:t xml:space="preserve"> </w:t>
      </w:r>
      <w:r w:rsidRPr="00DA79E0">
        <w:rPr>
          <w:rFonts w:ascii="Palatino Linotype" w:hAnsi="Palatino Linotype" w:cs="Arial"/>
          <w:color w:val="000000"/>
        </w:rPr>
        <w:t>dle této smlouvy.</w:t>
      </w:r>
      <w:r w:rsidR="00831174" w:rsidRPr="00DA79E0">
        <w:rPr>
          <w:rFonts w:ascii="Palatino Linotype" w:hAnsi="Palatino Linotype" w:cs="Arial"/>
          <w:color w:val="000000"/>
        </w:rPr>
        <w:t xml:space="preserve"> </w:t>
      </w:r>
      <w:r w:rsidR="00831174" w:rsidRPr="00DA79E0">
        <w:rPr>
          <w:rFonts w:ascii="Palatino Linotype" w:hAnsi="Palatino Linotype" w:cs="Arial"/>
        </w:rPr>
        <w:t>Záruční doba se automaticky prodlužuje o dobu, která uplyne mezi uplatněním reklamace a odstraněním vady. Uvedená záruční doba se poskytuje také na práce a ty části zboží, které se stanou součástí zboží v důsledku provedení záručních oprav.</w:t>
      </w:r>
      <w:r w:rsidR="006B132F" w:rsidRPr="00DA79E0">
        <w:rPr>
          <w:rFonts w:ascii="Palatino Linotype" w:hAnsi="Palatino Linotype" w:cs="Arial"/>
          <w:color w:val="000000"/>
        </w:rPr>
        <w:t xml:space="preserve"> </w:t>
      </w:r>
    </w:p>
    <w:p w14:paraId="4CB5992E" w14:textId="7116A34F" w:rsidR="00FA03DE" w:rsidRPr="00DA79E0" w:rsidRDefault="00FA03DE" w:rsidP="00BC2C06">
      <w:pPr>
        <w:pStyle w:val="Zkladntext"/>
        <w:numPr>
          <w:ilvl w:val="0"/>
          <w:numId w:val="12"/>
        </w:numPr>
        <w:spacing w:before="120" w:line="276" w:lineRule="auto"/>
        <w:ind w:left="357" w:hanging="357"/>
        <w:jc w:val="both"/>
        <w:rPr>
          <w:rFonts w:ascii="Palatino Linotype" w:hAnsi="Palatino Linotype" w:cs="Arial"/>
          <w:color w:val="000000"/>
        </w:rPr>
      </w:pPr>
      <w:r w:rsidRPr="00DA79E0">
        <w:rPr>
          <w:rFonts w:ascii="Palatino Linotype" w:hAnsi="Palatino Linotype"/>
        </w:rPr>
        <w:t xml:space="preserve">V průběhu záruční doby bude </w:t>
      </w:r>
      <w:r w:rsidR="006B132F" w:rsidRPr="00DA79E0">
        <w:rPr>
          <w:rFonts w:ascii="Palatino Linotype" w:hAnsi="Palatino Linotype"/>
        </w:rPr>
        <w:t>prodávající</w:t>
      </w:r>
      <w:r w:rsidRPr="00DA79E0">
        <w:rPr>
          <w:rFonts w:ascii="Palatino Linotype" w:hAnsi="Palatino Linotype"/>
        </w:rPr>
        <w:t xml:space="preserve"> poskytovat </w:t>
      </w:r>
      <w:r w:rsidR="006B132F" w:rsidRPr="00DA79E0">
        <w:rPr>
          <w:rFonts w:ascii="Palatino Linotype" w:hAnsi="Palatino Linotype"/>
        </w:rPr>
        <w:t xml:space="preserve">kupujícímu </w:t>
      </w:r>
      <w:r w:rsidRPr="00DA79E0">
        <w:rPr>
          <w:rFonts w:ascii="Palatino Linotype" w:hAnsi="Palatino Linotype"/>
        </w:rPr>
        <w:t xml:space="preserve">na </w:t>
      </w:r>
      <w:r w:rsidR="004E3D3C">
        <w:rPr>
          <w:rFonts w:ascii="Palatino Linotype" w:hAnsi="Palatino Linotype"/>
        </w:rPr>
        <w:t>zboží</w:t>
      </w:r>
      <w:r w:rsidR="006B132F" w:rsidRPr="00DA79E0">
        <w:rPr>
          <w:rFonts w:ascii="Palatino Linotype" w:hAnsi="Palatino Linotype"/>
        </w:rPr>
        <w:t xml:space="preserve"> </w:t>
      </w:r>
      <w:r w:rsidRPr="00DA79E0">
        <w:rPr>
          <w:rFonts w:ascii="Palatino Linotype" w:hAnsi="Palatino Linotype"/>
        </w:rPr>
        <w:t xml:space="preserve">a každou jeho část záruku na jakost v rozsahu </w:t>
      </w:r>
      <w:r w:rsidR="00F67126">
        <w:rPr>
          <w:rFonts w:ascii="Palatino Linotype" w:hAnsi="Palatino Linotype"/>
        </w:rPr>
        <w:t>této smlouvy.</w:t>
      </w:r>
    </w:p>
    <w:p w14:paraId="71597C37" w14:textId="0BB7C2BA" w:rsidR="00FA03DE" w:rsidRDefault="00FA03DE" w:rsidP="00BC2C06">
      <w:pPr>
        <w:numPr>
          <w:ilvl w:val="0"/>
          <w:numId w:val="12"/>
        </w:numPr>
        <w:pBdr>
          <w:top w:val="nil"/>
          <w:left w:val="nil"/>
          <w:bottom w:val="nil"/>
          <w:right w:val="nil"/>
          <w:between w:val="nil"/>
        </w:pBdr>
        <w:spacing w:before="240" w:after="240" w:line="276" w:lineRule="auto"/>
        <w:rPr>
          <w:rFonts w:ascii="Palatino Linotype" w:hAnsi="Palatino Linotype"/>
          <w:sz w:val="20"/>
          <w:szCs w:val="20"/>
        </w:rPr>
      </w:pPr>
      <w:r w:rsidRPr="00F67126">
        <w:rPr>
          <w:rFonts w:ascii="Palatino Linotype" w:hAnsi="Palatino Linotype"/>
          <w:sz w:val="20"/>
          <w:szCs w:val="20"/>
        </w:rPr>
        <w:t xml:space="preserve">Pokud je uplatnění reklamace na </w:t>
      </w:r>
      <w:r w:rsidR="0083525B">
        <w:rPr>
          <w:rFonts w:ascii="Palatino Linotype" w:hAnsi="Palatino Linotype"/>
          <w:sz w:val="20"/>
          <w:szCs w:val="20"/>
        </w:rPr>
        <w:t xml:space="preserve">zboží </w:t>
      </w:r>
      <w:r w:rsidRPr="00F67126">
        <w:rPr>
          <w:rFonts w:ascii="Palatino Linotype" w:hAnsi="Palatino Linotype"/>
          <w:sz w:val="20"/>
          <w:szCs w:val="20"/>
        </w:rPr>
        <w:t xml:space="preserve">v záruční době oprávněné, má </w:t>
      </w:r>
      <w:r w:rsidR="006B132F" w:rsidRPr="00DA79E0">
        <w:rPr>
          <w:rFonts w:ascii="Palatino Linotype" w:hAnsi="Palatino Linotype"/>
          <w:sz w:val="20"/>
          <w:szCs w:val="20"/>
        </w:rPr>
        <w:t xml:space="preserve">kupující </w:t>
      </w:r>
      <w:r w:rsidRPr="00F67126">
        <w:rPr>
          <w:rFonts w:ascii="Palatino Linotype" w:hAnsi="Palatino Linotype"/>
          <w:sz w:val="20"/>
          <w:szCs w:val="20"/>
        </w:rPr>
        <w:t xml:space="preserve">právo na bezplatnou opravu vady. Pokud vadu není možno opravit, má </w:t>
      </w:r>
      <w:r w:rsidR="006B132F" w:rsidRPr="00DA79E0">
        <w:rPr>
          <w:rFonts w:ascii="Palatino Linotype" w:hAnsi="Palatino Linotype"/>
          <w:sz w:val="20"/>
          <w:szCs w:val="20"/>
        </w:rPr>
        <w:t xml:space="preserve">kupující </w:t>
      </w:r>
      <w:r w:rsidRPr="00F67126">
        <w:rPr>
          <w:rFonts w:ascii="Palatino Linotype" w:hAnsi="Palatino Linotype"/>
          <w:sz w:val="20"/>
          <w:szCs w:val="20"/>
        </w:rPr>
        <w:t>právo na výměnu vadného zboží včetně s tím souvisejících prací. Záruční doba je automaticky prodloužena o případnou dobu opravy zařízení</w:t>
      </w:r>
      <w:r w:rsidR="00C32D01">
        <w:rPr>
          <w:rFonts w:ascii="Palatino Linotype" w:hAnsi="Palatino Linotype"/>
          <w:sz w:val="20"/>
          <w:szCs w:val="20"/>
        </w:rPr>
        <w:t xml:space="preserve">, v případě dodání nové věci </w:t>
      </w:r>
      <w:r w:rsidR="000F718C">
        <w:rPr>
          <w:rFonts w:ascii="Palatino Linotype" w:hAnsi="Palatino Linotype"/>
          <w:sz w:val="20"/>
          <w:szCs w:val="20"/>
        </w:rPr>
        <w:t>běží pro tuto věc nová záruční doba ode dne jejího převzetí kupujícím</w:t>
      </w:r>
      <w:r w:rsidRPr="0012746D">
        <w:rPr>
          <w:rFonts w:ascii="Palatino Linotype" w:hAnsi="Palatino Linotype"/>
          <w:sz w:val="20"/>
          <w:szCs w:val="20"/>
        </w:rPr>
        <w:t>.</w:t>
      </w:r>
      <w:r w:rsidR="004533DF" w:rsidRPr="00DA79E0">
        <w:rPr>
          <w:rFonts w:ascii="Palatino Linotype" w:hAnsi="Palatino Linotype"/>
          <w:sz w:val="20"/>
          <w:szCs w:val="20"/>
        </w:rPr>
        <w:t xml:space="preserve"> </w:t>
      </w:r>
    </w:p>
    <w:p w14:paraId="4B9C91AB" w14:textId="453AC65A" w:rsidR="00C43CEA" w:rsidRPr="0012746D" w:rsidRDefault="006B132F" w:rsidP="0012746D">
      <w:pPr>
        <w:numPr>
          <w:ilvl w:val="0"/>
          <w:numId w:val="12"/>
        </w:numPr>
        <w:pBdr>
          <w:top w:val="nil"/>
          <w:left w:val="nil"/>
          <w:bottom w:val="nil"/>
          <w:right w:val="nil"/>
          <w:between w:val="nil"/>
        </w:pBdr>
        <w:spacing w:before="120" w:after="240" w:line="276" w:lineRule="auto"/>
        <w:rPr>
          <w:rFonts w:ascii="Palatino Linotype" w:hAnsi="Palatino Linotype" w:cs="Arial"/>
        </w:rPr>
      </w:pPr>
      <w:r w:rsidRPr="0012746D">
        <w:rPr>
          <w:rFonts w:ascii="Palatino Linotype" w:hAnsi="Palatino Linotype"/>
          <w:sz w:val="20"/>
          <w:szCs w:val="20"/>
        </w:rPr>
        <w:lastRenderedPageBreak/>
        <w:t xml:space="preserve">Odstranění vady </w:t>
      </w:r>
      <w:r w:rsidR="000F718C">
        <w:rPr>
          <w:rFonts w:ascii="Palatino Linotype" w:hAnsi="Palatino Linotype"/>
          <w:sz w:val="20"/>
          <w:szCs w:val="20"/>
        </w:rPr>
        <w:t xml:space="preserve">bude provedeno </w:t>
      </w:r>
      <w:r w:rsidRPr="0012746D">
        <w:rPr>
          <w:rFonts w:ascii="Palatino Linotype" w:hAnsi="Palatino Linotype"/>
          <w:sz w:val="20"/>
          <w:szCs w:val="20"/>
        </w:rPr>
        <w:t>(tj. oprava vadného zboží nebo výměna vadného zboží za bezvadné stejných či vyšších parametrů)</w:t>
      </w:r>
      <w:r w:rsidR="00C43CEA" w:rsidRPr="000F718C">
        <w:rPr>
          <w:rFonts w:ascii="Palatino Linotype" w:hAnsi="Palatino Linotype" w:cs="Arial"/>
          <w:color w:val="000000"/>
          <w:sz w:val="20"/>
          <w:szCs w:val="20"/>
        </w:rPr>
        <w:t xml:space="preserve">. </w:t>
      </w:r>
    </w:p>
    <w:p w14:paraId="71E5C0CF" w14:textId="263D5B5A" w:rsidR="009A6261" w:rsidRPr="00B844A2" w:rsidRDefault="009A6261" w:rsidP="0012746D">
      <w:pPr>
        <w:numPr>
          <w:ilvl w:val="0"/>
          <w:numId w:val="12"/>
        </w:numPr>
        <w:pBdr>
          <w:top w:val="nil"/>
          <w:left w:val="nil"/>
          <w:bottom w:val="nil"/>
          <w:right w:val="nil"/>
          <w:between w:val="nil"/>
        </w:pBdr>
        <w:spacing w:before="240" w:after="240" w:line="276" w:lineRule="auto"/>
        <w:rPr>
          <w:rFonts w:ascii="Palatino Linotype" w:hAnsi="Palatino Linotype"/>
        </w:rPr>
      </w:pPr>
      <w:r w:rsidRPr="0012746D">
        <w:rPr>
          <w:rFonts w:ascii="Palatino Linotype" w:hAnsi="Palatino Linotype"/>
          <w:sz w:val="20"/>
          <w:szCs w:val="20"/>
        </w:rPr>
        <w:t xml:space="preserve">Záruční </w:t>
      </w:r>
      <w:r w:rsidR="000F718C">
        <w:rPr>
          <w:rFonts w:ascii="Palatino Linotype" w:hAnsi="Palatino Linotype"/>
          <w:sz w:val="20"/>
          <w:szCs w:val="20"/>
        </w:rPr>
        <w:t>opravy</w:t>
      </w:r>
      <w:r w:rsidRPr="002558EC">
        <w:rPr>
          <w:rFonts w:ascii="Palatino Linotype" w:hAnsi="Palatino Linotype"/>
          <w:sz w:val="20"/>
          <w:szCs w:val="20"/>
        </w:rPr>
        <w:t xml:space="preserve"> bud</w:t>
      </w:r>
      <w:r w:rsidR="000F718C">
        <w:rPr>
          <w:rFonts w:ascii="Palatino Linotype" w:hAnsi="Palatino Linotype"/>
          <w:sz w:val="20"/>
          <w:szCs w:val="20"/>
        </w:rPr>
        <w:t>ou</w:t>
      </w:r>
      <w:r w:rsidRPr="002558EC">
        <w:rPr>
          <w:rFonts w:ascii="Palatino Linotype" w:hAnsi="Palatino Linotype"/>
          <w:sz w:val="20"/>
          <w:szCs w:val="20"/>
        </w:rPr>
        <w:t xml:space="preserve"> prováděn</w:t>
      </w:r>
      <w:r w:rsidR="000F718C">
        <w:rPr>
          <w:rFonts w:ascii="Palatino Linotype" w:hAnsi="Palatino Linotype"/>
          <w:sz w:val="20"/>
          <w:szCs w:val="20"/>
        </w:rPr>
        <w:t>y</w:t>
      </w:r>
      <w:r w:rsidRPr="002558EC">
        <w:rPr>
          <w:rFonts w:ascii="Palatino Linotype" w:hAnsi="Palatino Linotype"/>
          <w:sz w:val="20"/>
          <w:szCs w:val="20"/>
        </w:rPr>
        <w:t xml:space="preserve"> po celou dobu záruky v místě plnění předmětu smlouvy. V případě výměny nebo opravy v servisním středisku prodávajícího nebo autorizovaném servisním </w:t>
      </w:r>
      <w:proofErr w:type="gramStart"/>
      <w:r w:rsidRPr="002558EC">
        <w:rPr>
          <w:rFonts w:ascii="Palatino Linotype" w:hAnsi="Palatino Linotype"/>
          <w:sz w:val="20"/>
          <w:szCs w:val="20"/>
        </w:rPr>
        <w:t>středisku</w:t>
      </w:r>
      <w:r w:rsidR="004211EB">
        <w:rPr>
          <w:rFonts w:ascii="Palatino Linotype" w:hAnsi="Palatino Linotype"/>
          <w:sz w:val="20"/>
          <w:szCs w:val="20"/>
        </w:rPr>
        <w:t xml:space="preserve"> </w:t>
      </w:r>
      <w:r w:rsidRPr="002558EC">
        <w:rPr>
          <w:rFonts w:ascii="Palatino Linotype" w:hAnsi="Palatino Linotype"/>
          <w:sz w:val="20"/>
          <w:szCs w:val="20"/>
        </w:rPr>
        <w:t xml:space="preserve"> zabezpečí</w:t>
      </w:r>
      <w:proofErr w:type="gramEnd"/>
      <w:r w:rsidRPr="002558EC">
        <w:rPr>
          <w:rFonts w:ascii="Palatino Linotype" w:hAnsi="Palatino Linotype"/>
          <w:sz w:val="20"/>
          <w:szCs w:val="20"/>
        </w:rPr>
        <w:t xml:space="preserve"> prodávající bezplatně dopravu vadného zboží </w:t>
      </w:r>
      <w:r w:rsidR="00B844A2">
        <w:rPr>
          <w:rFonts w:ascii="Palatino Linotype" w:hAnsi="Palatino Linotype"/>
          <w:sz w:val="20"/>
          <w:szCs w:val="20"/>
        </w:rPr>
        <w:t>z místa plnění</w:t>
      </w:r>
      <w:r w:rsidRPr="002558EC">
        <w:rPr>
          <w:rFonts w:ascii="Palatino Linotype" w:hAnsi="Palatino Linotype"/>
          <w:sz w:val="20"/>
          <w:szCs w:val="20"/>
        </w:rPr>
        <w:t xml:space="preserve"> </w:t>
      </w:r>
      <w:r w:rsidR="00B844A2">
        <w:rPr>
          <w:rFonts w:ascii="Palatino Linotype" w:hAnsi="Palatino Linotype"/>
          <w:sz w:val="20"/>
          <w:szCs w:val="20"/>
        </w:rPr>
        <w:t xml:space="preserve"> </w:t>
      </w:r>
      <w:r w:rsidRPr="002558EC">
        <w:rPr>
          <w:rFonts w:ascii="Palatino Linotype" w:hAnsi="Palatino Linotype"/>
          <w:sz w:val="20"/>
          <w:szCs w:val="20"/>
        </w:rPr>
        <w:t xml:space="preserve">do servisu a dopravu opraveného nebo vyměněného zboží zpět </w:t>
      </w:r>
      <w:r w:rsidR="00B844A2">
        <w:rPr>
          <w:rFonts w:ascii="Palatino Linotype" w:hAnsi="Palatino Linotype"/>
          <w:sz w:val="20"/>
          <w:szCs w:val="20"/>
        </w:rPr>
        <w:t>do místa plnění</w:t>
      </w:r>
      <w:r w:rsidRPr="002558EC">
        <w:rPr>
          <w:rFonts w:ascii="Palatino Linotype" w:hAnsi="Palatino Linotype"/>
          <w:sz w:val="20"/>
          <w:szCs w:val="20"/>
        </w:rPr>
        <w:t>.</w:t>
      </w:r>
    </w:p>
    <w:p w14:paraId="07A67DA0" w14:textId="192E1EFF" w:rsidR="00B844A2" w:rsidRPr="00B844A2" w:rsidRDefault="00B844A2" w:rsidP="00B844A2">
      <w:pPr>
        <w:numPr>
          <w:ilvl w:val="0"/>
          <w:numId w:val="12"/>
        </w:numPr>
        <w:pBdr>
          <w:top w:val="nil"/>
          <w:left w:val="nil"/>
          <w:bottom w:val="nil"/>
          <w:right w:val="nil"/>
          <w:between w:val="nil"/>
        </w:pBdr>
        <w:spacing w:before="240" w:after="240" w:line="276" w:lineRule="auto"/>
        <w:rPr>
          <w:rFonts w:ascii="Palatino Linotype" w:hAnsi="Palatino Linotype"/>
        </w:rPr>
      </w:pPr>
      <w:r w:rsidRPr="00B844A2">
        <w:rPr>
          <w:rFonts w:ascii="Palatino Linotype" w:hAnsi="Palatino Linotype" w:cs="Arial"/>
          <w:color w:val="000000"/>
          <w:sz w:val="20"/>
          <w:szCs w:val="20"/>
        </w:rPr>
        <w:t>Uplatnění vad se považuje za učiněné v souladu s touto smlouvou i v případě, že bude učiněno přímo uživatelem. V takovém případě se má za to, že uživatel jedná v zastoupení kupujícího.</w:t>
      </w:r>
      <w:r w:rsidRPr="00B844A2">
        <w:rPr>
          <w:rFonts w:ascii="Palatino Linotype" w:hAnsi="Palatino Linotype"/>
        </w:rPr>
        <w:t xml:space="preserve"> </w:t>
      </w:r>
    </w:p>
    <w:p w14:paraId="77FE4D36" w14:textId="4F9BFEDF" w:rsidR="00B844A2" w:rsidRPr="00B844A2" w:rsidRDefault="00B844A2" w:rsidP="008613D6">
      <w:pPr>
        <w:numPr>
          <w:ilvl w:val="0"/>
          <w:numId w:val="12"/>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B844A2">
        <w:rPr>
          <w:rFonts w:ascii="Palatino Linotype" w:hAnsi="Palatino Linotype" w:cs="Arial"/>
          <w:color w:val="000000"/>
          <w:sz w:val="20"/>
          <w:szCs w:val="20"/>
        </w:rPr>
        <w:t xml:space="preserve">Nahlášení </w:t>
      </w:r>
      <w:r w:rsidR="00D42666">
        <w:rPr>
          <w:rFonts w:ascii="Palatino Linotype" w:hAnsi="Palatino Linotype" w:cs="Arial"/>
          <w:color w:val="000000"/>
          <w:sz w:val="20"/>
          <w:szCs w:val="20"/>
        </w:rPr>
        <w:t>vady</w:t>
      </w:r>
      <w:r w:rsidRPr="00B844A2">
        <w:rPr>
          <w:rFonts w:ascii="Palatino Linotype" w:hAnsi="Palatino Linotype" w:cs="Arial"/>
          <w:color w:val="000000"/>
          <w:sz w:val="20"/>
          <w:szCs w:val="20"/>
        </w:rPr>
        <w:t xml:space="preserve"> musí být doručeno prodávajícímu buď elektronicky případně telefonicky a musí obsahovat všechny údaje v souladu s touto Smlouvou. </w:t>
      </w:r>
    </w:p>
    <w:p w14:paraId="34083F20" w14:textId="6CD5B727" w:rsidR="00B844A2" w:rsidRPr="00B844A2" w:rsidRDefault="00B844A2" w:rsidP="007B452D">
      <w:pPr>
        <w:numPr>
          <w:ilvl w:val="0"/>
          <w:numId w:val="12"/>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B844A2">
        <w:rPr>
          <w:rFonts w:ascii="Palatino Linotype" w:hAnsi="Palatino Linotype" w:cs="Arial"/>
          <w:color w:val="000000"/>
          <w:sz w:val="20"/>
          <w:szCs w:val="20"/>
        </w:rPr>
        <w:t>Pro každ</w:t>
      </w:r>
      <w:r w:rsidR="00D42666">
        <w:rPr>
          <w:rFonts w:ascii="Palatino Linotype" w:hAnsi="Palatino Linotype" w:cs="Arial"/>
          <w:color w:val="000000"/>
          <w:sz w:val="20"/>
          <w:szCs w:val="20"/>
        </w:rPr>
        <w:t>é</w:t>
      </w:r>
      <w:r w:rsidRPr="00B844A2">
        <w:rPr>
          <w:rFonts w:ascii="Palatino Linotype" w:hAnsi="Palatino Linotype" w:cs="Arial"/>
          <w:color w:val="000000"/>
          <w:sz w:val="20"/>
          <w:szCs w:val="20"/>
        </w:rPr>
        <w:t xml:space="preserve"> jednotliv</w:t>
      </w:r>
      <w:r w:rsidR="00D42666">
        <w:rPr>
          <w:rFonts w:ascii="Palatino Linotype" w:hAnsi="Palatino Linotype" w:cs="Arial"/>
          <w:color w:val="000000"/>
          <w:sz w:val="20"/>
          <w:szCs w:val="20"/>
        </w:rPr>
        <w:t xml:space="preserve">é nahlášení vady </w:t>
      </w:r>
      <w:r w:rsidRPr="00B844A2">
        <w:rPr>
          <w:rFonts w:ascii="Palatino Linotype" w:hAnsi="Palatino Linotype" w:cs="Arial"/>
          <w:color w:val="000000"/>
          <w:sz w:val="20"/>
          <w:szCs w:val="20"/>
        </w:rPr>
        <w:t xml:space="preserve">na základě této smlouvy je kupující povinen uvést tyto údaje: </w:t>
      </w:r>
    </w:p>
    <w:p w14:paraId="0CF50D30" w14:textId="7C848FC6" w:rsidR="00B844A2" w:rsidRPr="00B844A2" w:rsidRDefault="00B844A2" w:rsidP="0004076F">
      <w:pPr>
        <w:pBdr>
          <w:top w:val="nil"/>
          <w:left w:val="nil"/>
          <w:bottom w:val="nil"/>
          <w:right w:val="nil"/>
          <w:between w:val="nil"/>
        </w:pBdr>
        <w:spacing w:before="240" w:after="24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sériové </w:t>
      </w:r>
      <w:r w:rsidR="00E01AC5">
        <w:rPr>
          <w:rFonts w:ascii="Palatino Linotype" w:hAnsi="Palatino Linotype" w:cs="Arial"/>
          <w:color w:val="000000"/>
          <w:sz w:val="20"/>
          <w:szCs w:val="20"/>
        </w:rPr>
        <w:t xml:space="preserve">(výrobní) </w:t>
      </w:r>
      <w:r w:rsidRPr="00B844A2">
        <w:rPr>
          <w:rFonts w:ascii="Palatino Linotype" w:hAnsi="Palatino Linotype" w:cs="Arial"/>
          <w:color w:val="000000"/>
          <w:sz w:val="20"/>
          <w:szCs w:val="20"/>
        </w:rPr>
        <w:t>číslo zařízení; určení místa plnění, kde má být servisní zásah proveden, tj. adresa;</w:t>
      </w:r>
      <w:r w:rsidRPr="00B844A2">
        <w:rPr>
          <w:rFonts w:ascii="Palatino Linotype" w:hAnsi="Palatino Linotype" w:cs="Arial"/>
          <w:color w:val="000000"/>
          <w:sz w:val="20"/>
          <w:szCs w:val="20"/>
        </w:rPr>
        <w:br/>
        <w:t>- co nejpřesnější popis požadavku nebo závady;</w:t>
      </w:r>
      <w:r w:rsidRPr="00B844A2">
        <w:rPr>
          <w:rFonts w:ascii="Palatino Linotype" w:hAnsi="Palatino Linotype" w:cs="Arial"/>
          <w:color w:val="000000"/>
          <w:sz w:val="20"/>
          <w:szCs w:val="20"/>
        </w:rPr>
        <w:br/>
        <w:t xml:space="preserve">- časové rozpětí, ve kterém je možný nebo bude zajištěn přístup k určenému místu s výskytem </w:t>
      </w:r>
      <w:r w:rsidR="0004076F">
        <w:rPr>
          <w:rFonts w:ascii="Palatino Linotype" w:hAnsi="Palatino Linotype" w:cs="Arial"/>
          <w:color w:val="000000"/>
          <w:sz w:val="20"/>
          <w:szCs w:val="20"/>
        </w:rPr>
        <w:t xml:space="preserve">  </w:t>
      </w:r>
      <w:r w:rsidRPr="00B844A2">
        <w:rPr>
          <w:rFonts w:ascii="Palatino Linotype" w:hAnsi="Palatino Linotype" w:cs="Arial"/>
          <w:color w:val="000000"/>
          <w:sz w:val="20"/>
          <w:szCs w:val="20"/>
        </w:rPr>
        <w:t>závady a jméno a kontakt na odpovědnou osobu na straně kupujícího;</w:t>
      </w:r>
      <w:r w:rsidRPr="00B844A2">
        <w:rPr>
          <w:rFonts w:ascii="Palatino Linotype" w:hAnsi="Palatino Linotype" w:cs="Arial"/>
          <w:color w:val="000000"/>
          <w:sz w:val="20"/>
          <w:szCs w:val="20"/>
        </w:rPr>
        <w:br/>
        <w:t>- případně další informace, které mohou servisnímu technikovi napomoci k efektivnímu a úspěšnému odstranění závady (není povinnou náležitostí).</w:t>
      </w:r>
    </w:p>
    <w:p w14:paraId="60ABF9BC" w14:textId="7D3BCC2A" w:rsidR="0004076F" w:rsidRPr="0004076F" w:rsidRDefault="0004076F" w:rsidP="0004076F">
      <w:pPr>
        <w:numPr>
          <w:ilvl w:val="0"/>
          <w:numId w:val="12"/>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04076F">
        <w:rPr>
          <w:rFonts w:ascii="Palatino Linotype" w:hAnsi="Palatino Linotype" w:cs="Arial"/>
          <w:color w:val="000000"/>
          <w:sz w:val="20"/>
          <w:szCs w:val="20"/>
        </w:rPr>
        <w:t xml:space="preserve">Požadavek na </w:t>
      </w:r>
      <w:r w:rsidR="00D42666">
        <w:rPr>
          <w:rFonts w:ascii="Palatino Linotype" w:hAnsi="Palatino Linotype" w:cs="Arial"/>
          <w:color w:val="000000"/>
          <w:sz w:val="20"/>
          <w:szCs w:val="20"/>
        </w:rPr>
        <w:t>odstranění vady</w:t>
      </w:r>
      <w:r w:rsidRPr="0004076F">
        <w:rPr>
          <w:rFonts w:ascii="Palatino Linotype" w:hAnsi="Palatino Linotype" w:cs="Arial"/>
          <w:color w:val="000000"/>
          <w:sz w:val="20"/>
          <w:szCs w:val="20"/>
        </w:rPr>
        <w:t xml:space="preserve"> lze zadat buď na e-mailovou adresu: </w:t>
      </w:r>
      <w:r w:rsidRPr="0004076F">
        <w:rPr>
          <w:rFonts w:ascii="Palatino Linotype" w:hAnsi="Palatino Linotype" w:cs="Arial"/>
          <w:color w:val="000000"/>
          <w:sz w:val="20"/>
          <w:szCs w:val="20"/>
          <w:highlight w:val="yellow"/>
        </w:rPr>
        <w:t>………………</w:t>
      </w:r>
      <w:r w:rsidRPr="0004076F">
        <w:rPr>
          <w:rFonts w:ascii="Palatino Linotype" w:hAnsi="Palatino Linotype" w:cs="Arial"/>
          <w:color w:val="000000"/>
          <w:sz w:val="20"/>
          <w:szCs w:val="20"/>
        </w:rPr>
        <w:t xml:space="preserve">, nebo v pracovní době telefonicky na telefonním čísle </w:t>
      </w:r>
      <w:r w:rsidRPr="0004076F">
        <w:rPr>
          <w:rFonts w:ascii="Palatino Linotype" w:hAnsi="Palatino Linotype" w:cs="Arial"/>
          <w:color w:val="000000"/>
          <w:sz w:val="20"/>
          <w:szCs w:val="20"/>
          <w:highlight w:val="yellow"/>
        </w:rPr>
        <w:t>……………….</w:t>
      </w:r>
      <w:r w:rsidRPr="0004076F">
        <w:rPr>
          <w:rFonts w:ascii="Palatino Linotype" w:hAnsi="Palatino Linotype" w:cs="Arial"/>
          <w:color w:val="000000"/>
          <w:sz w:val="20"/>
          <w:szCs w:val="20"/>
        </w:rPr>
        <w:t xml:space="preserve"> </w:t>
      </w:r>
      <w:r w:rsidR="00D42666">
        <w:rPr>
          <w:rFonts w:ascii="Palatino Linotype" w:hAnsi="Palatino Linotype" w:cs="Arial"/>
          <w:color w:val="000000"/>
          <w:sz w:val="20"/>
          <w:szCs w:val="20"/>
        </w:rPr>
        <w:t>Vada</w:t>
      </w:r>
      <w:r w:rsidRPr="0004076F">
        <w:rPr>
          <w:rFonts w:ascii="Palatino Linotype" w:hAnsi="Palatino Linotype" w:cs="Arial"/>
          <w:color w:val="000000"/>
          <w:sz w:val="20"/>
          <w:szCs w:val="20"/>
        </w:rPr>
        <w:t xml:space="preserve"> se považuje za nahláše</w:t>
      </w:r>
      <w:r w:rsidR="00E01AC5">
        <w:rPr>
          <w:rFonts w:ascii="Palatino Linotype" w:hAnsi="Palatino Linotype" w:cs="Arial"/>
          <w:color w:val="000000"/>
          <w:sz w:val="20"/>
          <w:szCs w:val="20"/>
        </w:rPr>
        <w:t>n</w:t>
      </w:r>
      <w:r w:rsidR="00D42666">
        <w:rPr>
          <w:rFonts w:ascii="Palatino Linotype" w:hAnsi="Palatino Linotype" w:cs="Arial"/>
          <w:color w:val="000000"/>
          <w:sz w:val="20"/>
          <w:szCs w:val="20"/>
        </w:rPr>
        <w:t>ou</w:t>
      </w:r>
      <w:r w:rsidRPr="0004076F">
        <w:rPr>
          <w:rFonts w:ascii="Palatino Linotype" w:hAnsi="Palatino Linotype" w:cs="Arial"/>
          <w:color w:val="000000"/>
          <w:sz w:val="20"/>
          <w:szCs w:val="20"/>
        </w:rPr>
        <w:t xml:space="preserve"> buď okamžikem telefonického nahlášení, nebo obdržením emailového potvrzení o doručení na poštovní server prodávajícího, který musí tuto službu automaticky poskytovat. Požadavek na </w:t>
      </w:r>
      <w:r w:rsidR="00D42666">
        <w:rPr>
          <w:rFonts w:ascii="Palatino Linotype" w:hAnsi="Palatino Linotype" w:cs="Arial"/>
          <w:color w:val="000000"/>
          <w:sz w:val="20"/>
          <w:szCs w:val="20"/>
        </w:rPr>
        <w:t xml:space="preserve">odstranění vady </w:t>
      </w:r>
      <w:r w:rsidRPr="0004076F">
        <w:rPr>
          <w:rFonts w:ascii="Palatino Linotype" w:hAnsi="Palatino Linotype" w:cs="Arial"/>
          <w:color w:val="000000"/>
          <w:sz w:val="20"/>
          <w:szCs w:val="20"/>
        </w:rPr>
        <w:t>nahlášený po pracovní době se považuje za nahlášený v následující pracovní den v 8:00 hodin.</w:t>
      </w:r>
    </w:p>
    <w:p w14:paraId="409893B6" w14:textId="1EDEDC4A" w:rsidR="0004076F" w:rsidRDefault="0004076F" w:rsidP="0004076F">
      <w:pPr>
        <w:numPr>
          <w:ilvl w:val="0"/>
          <w:numId w:val="12"/>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04076F">
        <w:rPr>
          <w:rFonts w:ascii="Palatino Linotype" w:hAnsi="Palatino Linotype" w:cs="Arial"/>
          <w:color w:val="000000"/>
          <w:sz w:val="20"/>
          <w:szCs w:val="20"/>
        </w:rPr>
        <w:t>Pracovními hodinami se stanovuje časové rozmezí od 8:00 do 17:00, a to v pracovních dnech. Zbývající doba je definována jako mimopracovní hodiny.</w:t>
      </w:r>
    </w:p>
    <w:p w14:paraId="66B5B947" w14:textId="7A1471A6" w:rsidR="0004076F" w:rsidRPr="0004076F" w:rsidRDefault="0004076F" w:rsidP="0004076F">
      <w:pPr>
        <w:numPr>
          <w:ilvl w:val="0"/>
          <w:numId w:val="12"/>
        </w:numPr>
        <w:pBdr>
          <w:top w:val="nil"/>
          <w:left w:val="nil"/>
          <w:bottom w:val="nil"/>
          <w:right w:val="nil"/>
          <w:between w:val="nil"/>
        </w:pBdr>
        <w:spacing w:before="240" w:after="240" w:line="276" w:lineRule="auto"/>
        <w:rPr>
          <w:rFonts w:ascii="Palatino Linotype" w:hAnsi="Palatino Linotype" w:cs="Arial"/>
          <w:color w:val="000000"/>
          <w:sz w:val="20"/>
          <w:szCs w:val="20"/>
        </w:rPr>
      </w:pPr>
      <w:r>
        <w:rPr>
          <w:rFonts w:ascii="Palatino Linotype" w:hAnsi="Palatino Linotype" w:cs="Arial"/>
          <w:color w:val="000000"/>
          <w:sz w:val="20"/>
          <w:szCs w:val="20"/>
        </w:rPr>
        <w:t xml:space="preserve">Prodávající má povinnost </w:t>
      </w:r>
      <w:r w:rsidR="00CB30DE">
        <w:rPr>
          <w:rFonts w:ascii="Palatino Linotype" w:hAnsi="Palatino Linotype" w:cs="Arial"/>
          <w:color w:val="000000"/>
          <w:sz w:val="20"/>
          <w:szCs w:val="20"/>
        </w:rPr>
        <w:t xml:space="preserve">nejpozději do 7 pracovních dnů provést </w:t>
      </w:r>
      <w:r w:rsidR="006B1583">
        <w:rPr>
          <w:rFonts w:ascii="Palatino Linotype" w:hAnsi="Palatino Linotype" w:cs="Arial"/>
          <w:color w:val="000000"/>
          <w:sz w:val="20"/>
          <w:szCs w:val="20"/>
        </w:rPr>
        <w:t>nástup na odstranění vady</w:t>
      </w:r>
      <w:r w:rsidR="00CB30DE">
        <w:rPr>
          <w:rFonts w:ascii="Palatino Linotype" w:hAnsi="Palatino Linotype" w:cs="Arial"/>
          <w:color w:val="000000"/>
          <w:sz w:val="20"/>
          <w:szCs w:val="20"/>
        </w:rPr>
        <w:t xml:space="preserve"> v místě plnění</w:t>
      </w:r>
      <w:r w:rsidR="006B1583">
        <w:rPr>
          <w:rFonts w:ascii="Palatino Linotype" w:hAnsi="Palatino Linotype" w:cs="Arial"/>
          <w:color w:val="000000"/>
          <w:sz w:val="20"/>
          <w:szCs w:val="20"/>
        </w:rPr>
        <w:t xml:space="preserve"> a zajistit zejména vyzvednutí reklamovaného zboží</w:t>
      </w:r>
      <w:r w:rsidR="00F26E91">
        <w:rPr>
          <w:rFonts w:ascii="Palatino Linotype" w:hAnsi="Palatino Linotype" w:cs="Arial"/>
          <w:color w:val="000000"/>
          <w:sz w:val="20"/>
          <w:szCs w:val="20"/>
        </w:rPr>
        <w:t>, není-li u konkrétních typů zboží stanoveno jinak</w:t>
      </w:r>
      <w:r w:rsidR="00CB30DE">
        <w:rPr>
          <w:rFonts w:ascii="Palatino Linotype" w:hAnsi="Palatino Linotype" w:cs="Arial"/>
          <w:color w:val="000000"/>
          <w:sz w:val="20"/>
          <w:szCs w:val="20"/>
        </w:rPr>
        <w:t xml:space="preserve">. </w:t>
      </w:r>
      <w:r>
        <w:rPr>
          <w:rFonts w:ascii="Palatino Linotype" w:hAnsi="Palatino Linotype" w:cs="Arial"/>
          <w:color w:val="000000"/>
          <w:sz w:val="20"/>
          <w:szCs w:val="20"/>
        </w:rPr>
        <w:t xml:space="preserve"> </w:t>
      </w:r>
    </w:p>
    <w:p w14:paraId="55F1C8AD" w14:textId="77777777" w:rsidR="00CB30DE" w:rsidRPr="00CB30DE" w:rsidRDefault="00CB30DE" w:rsidP="00CB30DE">
      <w:pPr>
        <w:numPr>
          <w:ilvl w:val="0"/>
          <w:numId w:val="12"/>
        </w:numPr>
        <w:pBdr>
          <w:top w:val="nil"/>
          <w:left w:val="nil"/>
          <w:bottom w:val="nil"/>
          <w:right w:val="nil"/>
          <w:between w:val="nil"/>
        </w:pBdr>
        <w:spacing w:before="240" w:after="240" w:line="276" w:lineRule="auto"/>
        <w:jc w:val="left"/>
        <w:rPr>
          <w:rFonts w:ascii="Palatino Linotype" w:hAnsi="Palatino Linotype" w:cs="Arial"/>
          <w:color w:val="000000"/>
          <w:sz w:val="20"/>
          <w:szCs w:val="20"/>
        </w:rPr>
      </w:pPr>
      <w:r w:rsidRPr="00CB30DE">
        <w:rPr>
          <w:rFonts w:ascii="Palatino Linotype" w:hAnsi="Palatino Linotype" w:cs="Arial"/>
          <w:color w:val="000000"/>
          <w:sz w:val="20"/>
          <w:szCs w:val="20"/>
        </w:rPr>
        <w:t>Záruka se nevztahuje na vady, které vzniknou v důsledku činnosti kupujícího, zejména:</w:t>
      </w:r>
      <w:r w:rsidRPr="00CB30DE">
        <w:rPr>
          <w:rFonts w:ascii="Palatino Linotype" w:hAnsi="Palatino Linotype" w:cs="Arial"/>
          <w:color w:val="000000"/>
          <w:sz w:val="20"/>
          <w:szCs w:val="20"/>
        </w:rPr>
        <w:br/>
        <w:t>- nedodržení pokynů prodávajícího či předpisů výrobce o používání a údržbě předmětu  plnění, pokud byly prokazatelně předány kupujícímu</w:t>
      </w:r>
      <w:r w:rsidRPr="00CB30DE">
        <w:rPr>
          <w:rFonts w:ascii="Palatino Linotype" w:hAnsi="Palatino Linotype" w:cs="Arial"/>
          <w:color w:val="000000"/>
          <w:sz w:val="20"/>
          <w:szCs w:val="20"/>
        </w:rPr>
        <w:br/>
        <w:t>- násilné či svévolné poškození předmětu plnění</w:t>
      </w:r>
      <w:r w:rsidRPr="00CB30DE">
        <w:rPr>
          <w:rFonts w:ascii="Palatino Linotype" w:hAnsi="Palatino Linotype" w:cs="Arial"/>
          <w:color w:val="000000"/>
          <w:sz w:val="20"/>
          <w:szCs w:val="20"/>
        </w:rPr>
        <w:br/>
        <w:t>- nedodržení předepsané kvality elektrické sítě</w:t>
      </w:r>
      <w:r w:rsidRPr="00CB30DE">
        <w:rPr>
          <w:rFonts w:ascii="Palatino Linotype" w:hAnsi="Palatino Linotype" w:cs="Arial"/>
          <w:color w:val="000000"/>
          <w:sz w:val="20"/>
          <w:szCs w:val="20"/>
        </w:rPr>
        <w:br/>
        <w:t>- chybné obsluhy předmětu plnění</w:t>
      </w:r>
      <w:r w:rsidRPr="00CB30DE">
        <w:rPr>
          <w:rFonts w:ascii="Palatino Linotype" w:hAnsi="Palatino Linotype" w:cs="Arial"/>
          <w:color w:val="000000"/>
          <w:sz w:val="20"/>
          <w:szCs w:val="20"/>
        </w:rPr>
        <w:br/>
        <w:t>- neoprávněnými zásahy nepovolané třetí osoby</w:t>
      </w:r>
      <w:r w:rsidRPr="00CB30DE">
        <w:rPr>
          <w:rFonts w:ascii="Palatino Linotype" w:hAnsi="Palatino Linotype" w:cs="Arial"/>
          <w:color w:val="000000"/>
          <w:sz w:val="20"/>
          <w:szCs w:val="20"/>
        </w:rPr>
        <w:br/>
        <w:t>- vlivem vyšší moci, např. požáru, nebo jiné živelné katastrofy či jiných vnějších vlivů</w:t>
      </w:r>
    </w:p>
    <w:p w14:paraId="1C64C7BF" w14:textId="267D5652" w:rsidR="000F718C" w:rsidRPr="00CB30DE" w:rsidRDefault="000F718C" w:rsidP="00E01AC5">
      <w:pPr>
        <w:pBdr>
          <w:top w:val="nil"/>
          <w:left w:val="nil"/>
          <w:bottom w:val="nil"/>
          <w:right w:val="nil"/>
          <w:between w:val="nil"/>
        </w:pBdr>
        <w:spacing w:before="240" w:after="240" w:line="276" w:lineRule="auto"/>
        <w:ind w:left="360"/>
        <w:rPr>
          <w:rFonts w:ascii="Palatino Linotype" w:hAnsi="Palatino Linotype" w:cs="Arial"/>
          <w:color w:val="000000"/>
          <w:sz w:val="20"/>
          <w:szCs w:val="20"/>
        </w:rPr>
      </w:pPr>
    </w:p>
    <w:p w14:paraId="2E5DA8AE" w14:textId="1D772A20" w:rsidR="00EF060D" w:rsidRDefault="00EF060D" w:rsidP="00215789">
      <w:pPr>
        <w:pBdr>
          <w:top w:val="nil"/>
          <w:left w:val="nil"/>
          <w:bottom w:val="nil"/>
          <w:right w:val="nil"/>
          <w:between w:val="nil"/>
        </w:pBdr>
        <w:spacing w:before="240" w:line="276" w:lineRule="auto"/>
        <w:jc w:val="center"/>
        <w:rPr>
          <w:rFonts w:ascii="Arial" w:eastAsia="Arial" w:hAnsi="Arial" w:cs="Arial"/>
          <w:i/>
          <w:sz w:val="20"/>
          <w:szCs w:val="20"/>
        </w:rPr>
      </w:pPr>
      <w:r w:rsidRPr="002558EC">
        <w:rPr>
          <w:rFonts w:ascii="Palatino Linotype" w:hAnsi="Palatino Linotype" w:cs="Arial"/>
          <w:b/>
          <w:color w:val="000000"/>
          <w:sz w:val="20"/>
          <w:szCs w:val="20"/>
        </w:rPr>
        <w:lastRenderedPageBreak/>
        <w:t xml:space="preserve">Článek </w:t>
      </w:r>
      <w:r w:rsidR="00F22FDD">
        <w:rPr>
          <w:rFonts w:ascii="Palatino Linotype" w:hAnsi="Palatino Linotype" w:cs="Arial"/>
          <w:b/>
          <w:color w:val="000000"/>
          <w:sz w:val="20"/>
          <w:szCs w:val="20"/>
        </w:rPr>
        <w:t>10</w:t>
      </w:r>
    </w:p>
    <w:p w14:paraId="432CE4CF" w14:textId="0FBF3EF5" w:rsidR="00770249" w:rsidRDefault="00473F2C" w:rsidP="002558EC">
      <w:pPr>
        <w:pStyle w:val="Nadpis1"/>
        <w:spacing w:after="240" w:line="276" w:lineRule="auto"/>
        <w:rPr>
          <w:rFonts w:ascii="Palatino Linotype" w:hAnsi="Palatino Linotype" w:cs="Arial"/>
          <w:color w:val="000000"/>
          <w:szCs w:val="20"/>
        </w:rPr>
      </w:pPr>
      <w:r>
        <w:rPr>
          <w:rFonts w:ascii="Palatino Linotype" w:hAnsi="Palatino Linotype" w:cs="Arial"/>
          <w:color w:val="000000"/>
          <w:szCs w:val="20"/>
        </w:rPr>
        <w:t xml:space="preserve">Ukončení </w:t>
      </w:r>
      <w:r w:rsidRPr="00A172E6">
        <w:rPr>
          <w:rFonts w:ascii="Palatino Linotype" w:hAnsi="Palatino Linotype" w:cs="Arial"/>
          <w:color w:val="000000"/>
          <w:szCs w:val="20"/>
        </w:rPr>
        <w:t>smlouvy</w:t>
      </w:r>
    </w:p>
    <w:p w14:paraId="12D6E863" w14:textId="37FB5A84" w:rsidR="00EF060D" w:rsidRPr="00215789" w:rsidRDefault="00473F2C" w:rsidP="00215789">
      <w:pPr>
        <w:numPr>
          <w:ilvl w:val="0"/>
          <w:numId w:val="79"/>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473F2C">
        <w:rPr>
          <w:rFonts w:ascii="Palatino Linotype" w:hAnsi="Palatino Linotype" w:cs="Arial"/>
          <w:sz w:val="20"/>
          <w:szCs w:val="20"/>
        </w:rPr>
        <w:t xml:space="preserve"> Kupující je oprávněn od této smlouvy či její části odstoupit vedle případů sjednaných v této smlouvě a důvodů stanovených v zákoně pokud zejména: </w:t>
      </w:r>
    </w:p>
    <w:p w14:paraId="7EEC9F1E" w14:textId="4953F9BF" w:rsidR="00473F2C" w:rsidRDefault="00473F2C" w:rsidP="00473F2C">
      <w:pPr>
        <w:pStyle w:val="Odstavecseseznamem"/>
        <w:numPr>
          <w:ilvl w:val="0"/>
          <w:numId w:val="78"/>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po dobu delší než </w:t>
      </w:r>
      <w:r>
        <w:rPr>
          <w:rFonts w:ascii="Palatino Linotype" w:hAnsi="Palatino Linotype" w:cs="Arial"/>
          <w:b/>
          <w:sz w:val="20"/>
          <w:szCs w:val="20"/>
        </w:rPr>
        <w:t>30</w:t>
      </w:r>
      <w:r w:rsidRPr="00BB15E3">
        <w:rPr>
          <w:rFonts w:ascii="Palatino Linotype" w:hAnsi="Palatino Linotype" w:cs="Arial"/>
          <w:b/>
          <w:sz w:val="20"/>
          <w:szCs w:val="20"/>
        </w:rPr>
        <w:t xml:space="preserve"> kalendářní</w:t>
      </w:r>
      <w:r w:rsidR="004211EB">
        <w:rPr>
          <w:rFonts w:ascii="Palatino Linotype" w:hAnsi="Palatino Linotype" w:cs="Arial"/>
          <w:b/>
          <w:sz w:val="20"/>
          <w:szCs w:val="20"/>
        </w:rPr>
        <w:t>ch</w:t>
      </w:r>
      <w:r w:rsidRPr="00BB15E3">
        <w:rPr>
          <w:rFonts w:ascii="Palatino Linotype" w:hAnsi="Palatino Linotype" w:cs="Arial"/>
          <w:b/>
          <w:sz w:val="20"/>
          <w:szCs w:val="20"/>
        </w:rPr>
        <w:t xml:space="preserve"> dnů</w:t>
      </w:r>
      <w:r w:rsidRPr="00BB15E3">
        <w:rPr>
          <w:rFonts w:ascii="Palatino Linotype" w:hAnsi="Palatino Linotype" w:cs="Arial"/>
          <w:sz w:val="20"/>
          <w:szCs w:val="20"/>
        </w:rPr>
        <w:t xml:space="preserve">; </w:t>
      </w:r>
    </w:p>
    <w:p w14:paraId="56A14C97" w14:textId="44435C86" w:rsidR="00473F2C" w:rsidRPr="0073138C" w:rsidRDefault="00473F2C" w:rsidP="00473F2C">
      <w:pPr>
        <w:pStyle w:val="Odstavecseseznamem"/>
        <w:numPr>
          <w:ilvl w:val="0"/>
          <w:numId w:val="78"/>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Pr>
          <w:rFonts w:ascii="Palatino Linotype" w:hAnsi="Palatino Linotype" w:cs="Arial"/>
          <w:b/>
          <w:sz w:val="20"/>
          <w:szCs w:val="20"/>
        </w:rPr>
        <w:t>30</w:t>
      </w:r>
      <w:r w:rsidRPr="0073138C">
        <w:rPr>
          <w:rFonts w:ascii="Palatino Linotype" w:hAnsi="Palatino Linotype" w:cs="Arial"/>
          <w:b/>
          <w:sz w:val="20"/>
          <w:szCs w:val="20"/>
        </w:rPr>
        <w:t xml:space="preserve"> kalendářní</w:t>
      </w:r>
      <w:r w:rsidR="00CF4627">
        <w:rPr>
          <w:rFonts w:ascii="Palatino Linotype" w:hAnsi="Palatino Linotype" w:cs="Arial"/>
          <w:b/>
          <w:sz w:val="20"/>
          <w:szCs w:val="20"/>
        </w:rPr>
        <w:t>ch</w:t>
      </w:r>
      <w:r w:rsidRPr="0073138C">
        <w:rPr>
          <w:rFonts w:ascii="Palatino Linotype" w:hAnsi="Palatino Linotype" w:cs="Arial"/>
          <w:b/>
          <w:sz w:val="20"/>
          <w:szCs w:val="20"/>
        </w:rPr>
        <w:t xml:space="preserve">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0A296DDB" w14:textId="77777777" w:rsidR="00473F2C" w:rsidRPr="00534150" w:rsidRDefault="00473F2C" w:rsidP="00473F2C">
      <w:pPr>
        <w:pStyle w:val="Odstavecseseznamem"/>
        <w:numPr>
          <w:ilvl w:val="0"/>
          <w:numId w:val="78"/>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2681C62" w14:textId="77777777" w:rsidR="00473F2C" w:rsidRPr="0073138C" w:rsidRDefault="00473F2C" w:rsidP="00473F2C">
      <w:pPr>
        <w:pStyle w:val="Odstavecseseznamem"/>
        <w:numPr>
          <w:ilvl w:val="0"/>
          <w:numId w:val="78"/>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1F15D3CA" w14:textId="77777777" w:rsidR="00473F2C" w:rsidRPr="0073138C" w:rsidRDefault="00473F2C" w:rsidP="00473F2C">
      <w:pPr>
        <w:pStyle w:val="Odstavecseseznamem"/>
        <w:numPr>
          <w:ilvl w:val="0"/>
          <w:numId w:val="78"/>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zahájené exekuční řízení či řízení o výkon rozhodnutí nebo řízení k vymožení částky uložené správním orgánem, včetně příslušného finančního úřadu; nebo</w:t>
      </w:r>
    </w:p>
    <w:p w14:paraId="236AAD59" w14:textId="77777777" w:rsidR="00473F2C" w:rsidRPr="00BB15E3" w:rsidRDefault="00473F2C" w:rsidP="00473F2C">
      <w:pPr>
        <w:pStyle w:val="Odstavecseseznamem"/>
        <w:numPr>
          <w:ilvl w:val="0"/>
          <w:numId w:val="78"/>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rozhodne o vstupu do likvidace nebo o jeho vstupu do likvidace bude rozhodnuto soudem.</w:t>
      </w:r>
    </w:p>
    <w:p w14:paraId="4E88F551" w14:textId="77777777" w:rsidR="00473F2C" w:rsidRPr="00E6443D" w:rsidRDefault="00473F2C" w:rsidP="00AF1A59">
      <w:pPr>
        <w:pStyle w:val="Zkladntext"/>
        <w:numPr>
          <w:ilvl w:val="0"/>
          <w:numId w:val="80"/>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57E937B5" w14:textId="4E0E322A" w:rsidR="00473F2C" w:rsidRPr="00AF1A59" w:rsidRDefault="00473F2C" w:rsidP="00AF1A59">
      <w:pPr>
        <w:pStyle w:val="Zkladntext"/>
        <w:numPr>
          <w:ilvl w:val="0"/>
          <w:numId w:val="80"/>
        </w:numPr>
        <w:spacing w:before="120" w:line="276" w:lineRule="auto"/>
        <w:jc w:val="both"/>
        <w:rPr>
          <w:rFonts w:ascii="Palatino Linotype" w:hAnsi="Palatino Linotype" w:cs="Arial"/>
          <w:color w:val="000000"/>
        </w:rPr>
      </w:pPr>
      <w:r>
        <w:rPr>
          <w:rFonts w:ascii="Palatino Linotype" w:hAnsi="Palatino Linotype" w:cs="Arial"/>
          <w:color w:val="000000"/>
        </w:rPr>
        <w:t>O</w:t>
      </w:r>
      <w:r w:rsidRPr="00BB15E3">
        <w:rPr>
          <w:rFonts w:ascii="Palatino Linotype" w:hAnsi="Palatino Linotype" w:cs="Arial"/>
          <w:color w:val="000000"/>
        </w:rPr>
        <w:t>dstoupení od této smlouvy musí být písemné a musí být doručeno druhé smluvní straně. Závazky z této smlouvy se ruší k</w:t>
      </w:r>
      <w:r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Pr>
          <w:rFonts w:ascii="Palatino Linotype" w:hAnsi="Palatino Linotype" w:cs="Arial"/>
          <w:color w:val="000000"/>
        </w:rPr>
        <w:t xml:space="preserve">Kupující je oprávněn odstoupit od smlouvy i jen pro část zboží. </w:t>
      </w:r>
      <w:r w:rsidRPr="00A66DAA">
        <w:rPr>
          <w:rFonts w:ascii="Palatino Linotype" w:hAnsi="Palatino Linotype" w:cs="Arial"/>
        </w:rPr>
        <w:t>Odstoupením od smlouvy však není dotčen nárok na náhradu újmy nebo smluvní pokuty dle této smlouvy</w:t>
      </w:r>
      <w:r>
        <w:rPr>
          <w:rFonts w:ascii="Palatino Linotype" w:hAnsi="Palatino Linotype" w:cs="Arial"/>
        </w:rPr>
        <w:t>.</w:t>
      </w:r>
    </w:p>
    <w:p w14:paraId="6D96F195" w14:textId="16D65F1D" w:rsidR="00E859EA" w:rsidRPr="00E859EA" w:rsidRDefault="00E859EA" w:rsidP="00E859EA">
      <w:pPr>
        <w:pBdr>
          <w:top w:val="nil"/>
          <w:left w:val="nil"/>
          <w:bottom w:val="nil"/>
          <w:right w:val="nil"/>
          <w:between w:val="nil"/>
        </w:pBdr>
        <w:spacing w:before="240" w:line="276" w:lineRule="auto"/>
        <w:jc w:val="center"/>
        <w:rPr>
          <w:rFonts w:ascii="Palatino Linotype" w:hAnsi="Palatino Linotype" w:cs="Arial"/>
          <w:b/>
          <w:color w:val="000000"/>
          <w:sz w:val="20"/>
          <w:szCs w:val="20"/>
        </w:rPr>
      </w:pPr>
      <w:r w:rsidRPr="00E859EA">
        <w:rPr>
          <w:rFonts w:ascii="Palatino Linotype" w:hAnsi="Palatino Linotype" w:cs="Arial"/>
          <w:b/>
          <w:color w:val="000000"/>
          <w:sz w:val="20"/>
          <w:szCs w:val="20"/>
        </w:rPr>
        <w:t>Článek 1</w:t>
      </w:r>
      <w:r>
        <w:rPr>
          <w:rFonts w:ascii="Palatino Linotype" w:hAnsi="Palatino Linotype" w:cs="Arial"/>
          <w:b/>
          <w:color w:val="000000"/>
          <w:sz w:val="20"/>
          <w:szCs w:val="20"/>
        </w:rPr>
        <w:t>1</w:t>
      </w:r>
    </w:p>
    <w:p w14:paraId="52BEDEEF" w14:textId="2F86EA47" w:rsidR="00E859EA" w:rsidRDefault="00E859EA" w:rsidP="00E859EA">
      <w:pPr>
        <w:pStyle w:val="Nadpis1"/>
        <w:spacing w:after="240" w:line="276" w:lineRule="auto"/>
        <w:ind w:left="360"/>
        <w:rPr>
          <w:rFonts w:ascii="Palatino Linotype" w:hAnsi="Palatino Linotype" w:cs="Arial"/>
          <w:color w:val="000000"/>
          <w:szCs w:val="20"/>
        </w:rPr>
      </w:pPr>
      <w:r w:rsidRPr="00E859EA">
        <w:rPr>
          <w:rFonts w:ascii="Palatino Linotype" w:hAnsi="Palatino Linotype" w:cs="Arial"/>
          <w:color w:val="000000"/>
          <w:szCs w:val="20"/>
        </w:rPr>
        <w:t>Smluvní pokuta a úroky z prodlení</w:t>
      </w:r>
    </w:p>
    <w:p w14:paraId="0BF279B5" w14:textId="2322E0D3" w:rsidR="00C15FA9" w:rsidRPr="000E44DC" w:rsidRDefault="00C15FA9" w:rsidP="00C15FA9">
      <w:pPr>
        <w:pStyle w:val="Zkladntext"/>
        <w:numPr>
          <w:ilvl w:val="0"/>
          <w:numId w:val="7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Pr>
          <w:rFonts w:ascii="Palatino Linotype" w:hAnsi="Palatino Linotype" w:cs="Arial"/>
        </w:rPr>
        <w:t xml:space="preserve">v termínech stanovených v </w:t>
      </w:r>
      <w:r w:rsidRPr="0084102C">
        <w:rPr>
          <w:rFonts w:ascii="Palatino Linotype" w:hAnsi="Palatino Linotype" w:cs="Arial"/>
        </w:rPr>
        <w:t xml:space="preserve">článku 5 </w:t>
      </w:r>
      <w:r>
        <w:rPr>
          <w:rFonts w:ascii="Palatino Linotype" w:hAnsi="Palatino Linotype" w:cs="Arial"/>
        </w:rPr>
        <w:t>odstavce 2</w:t>
      </w:r>
      <w:r w:rsidRPr="0084102C">
        <w:rPr>
          <w:rFonts w:ascii="Palatino Linotype" w:hAnsi="Palatino Linotype" w:cs="Arial"/>
        </w:rPr>
        <w:t xml:space="preserve">. této smlouvy povinen zaplatit kupujícímu smluvní pokutu ve výši </w:t>
      </w:r>
      <w:r w:rsidRPr="00E859EA">
        <w:rPr>
          <w:rFonts w:ascii="Palatino Linotype" w:hAnsi="Palatino Linotype" w:cs="Arial"/>
          <w:color w:val="000000"/>
        </w:rPr>
        <w:t>0,05 %</w:t>
      </w:r>
      <w:r w:rsidR="008923E7">
        <w:rPr>
          <w:rFonts w:ascii="Palatino Linotype" w:hAnsi="Palatino Linotype" w:cs="Arial"/>
          <w:color w:val="000000"/>
        </w:rPr>
        <w:t xml:space="preserve"> </w:t>
      </w:r>
      <w:bookmarkStart w:id="3" w:name="_GoBack"/>
      <w:bookmarkEnd w:id="3"/>
      <w:r w:rsidR="008923E7">
        <w:rPr>
          <w:rFonts w:ascii="Palatino Linotype" w:hAnsi="Palatino Linotype" w:cs="Arial"/>
          <w:color w:val="000000"/>
        </w:rPr>
        <w:t>z kupní ceny z</w:t>
      </w:r>
      <w:r w:rsidRPr="00E859EA">
        <w:rPr>
          <w:rFonts w:ascii="Palatino Linotype" w:hAnsi="Palatino Linotype" w:cs="Arial"/>
          <w:color w:val="000000"/>
        </w:rPr>
        <w:t>a každý den prodlení, nebo může kupující od smlouvy odstoupit.</w:t>
      </w:r>
    </w:p>
    <w:p w14:paraId="35B676CD" w14:textId="77777777" w:rsidR="00E859EA" w:rsidRPr="00E859EA" w:rsidRDefault="00E859EA" w:rsidP="00E859EA">
      <w:pPr>
        <w:numPr>
          <w:ilvl w:val="0"/>
          <w:numId w:val="76"/>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E859EA">
        <w:rPr>
          <w:rFonts w:ascii="Palatino Linotype" w:hAnsi="Palatino Linotype" w:cs="Arial"/>
          <w:color w:val="000000"/>
          <w:sz w:val="20"/>
          <w:szCs w:val="20"/>
        </w:rPr>
        <w:t>V případě prodlení kupujícího s úhradou kupní ceny nad rámec stanovený touto smlouvou, vzniká prodávajícímu nárok na smluvní pokutu ve výši 0,05 % z fakturované částky za každý den prodlení.</w:t>
      </w:r>
    </w:p>
    <w:p w14:paraId="33F854D0" w14:textId="545F2F01" w:rsidR="00E859EA" w:rsidRDefault="00E859EA" w:rsidP="00E859EA">
      <w:pPr>
        <w:numPr>
          <w:ilvl w:val="0"/>
          <w:numId w:val="76"/>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E859EA">
        <w:rPr>
          <w:rFonts w:ascii="Palatino Linotype" w:hAnsi="Palatino Linotype" w:cs="Arial"/>
          <w:color w:val="000000"/>
          <w:sz w:val="20"/>
          <w:szCs w:val="20"/>
        </w:rPr>
        <w:lastRenderedPageBreak/>
        <w:t>Při nesplnění záručních podmínek vzniká kupujícímu nárok na smluvní pokutu ve výši 1% ceny předmětného zboží za každý započatý pracovní den nad rámec stanoveného termínu pro odstranění vad.</w:t>
      </w:r>
    </w:p>
    <w:p w14:paraId="629B10E1" w14:textId="6507B530" w:rsidR="00F67059" w:rsidRPr="00AF1A59" w:rsidRDefault="00F67059" w:rsidP="00AF1A59">
      <w:pPr>
        <w:pStyle w:val="Odstavecseseznamem"/>
        <w:numPr>
          <w:ilvl w:val="0"/>
          <w:numId w:val="76"/>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zaplatit kupujícímu jednorázovou smluvní pokutu ve výši 5.000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58DA8E32" w14:textId="30A4A22F" w:rsidR="00E859EA" w:rsidRPr="00E859EA" w:rsidRDefault="00E859EA" w:rsidP="00E859EA">
      <w:pPr>
        <w:numPr>
          <w:ilvl w:val="0"/>
          <w:numId w:val="76"/>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E859EA">
        <w:rPr>
          <w:rFonts w:ascii="Palatino Linotype" w:hAnsi="Palatino Linotype" w:cs="Arial"/>
          <w:color w:val="000000"/>
          <w:sz w:val="20"/>
          <w:szCs w:val="20"/>
        </w:rPr>
        <w:t>Povinnost zaplatit úroky z prodlení a smluvní pokuty je do 30 kalendářních dnů od obdržení výzvy oprávněné strany stranou povinnou.</w:t>
      </w:r>
    </w:p>
    <w:p w14:paraId="538DFDD0" w14:textId="77777777" w:rsidR="00E859EA" w:rsidRPr="00E859EA" w:rsidRDefault="00E859EA" w:rsidP="00E859EA">
      <w:pPr>
        <w:numPr>
          <w:ilvl w:val="0"/>
          <w:numId w:val="76"/>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E859EA">
        <w:rPr>
          <w:rFonts w:ascii="Palatino Linotype" w:hAnsi="Palatino Linotype" w:cs="Arial"/>
          <w:color w:val="000000"/>
          <w:sz w:val="20"/>
          <w:szCs w:val="20"/>
        </w:rPr>
        <w:t>V případě škody vzniklé kupujícímu porušením povinností prodávajícího, je tento povinen škodu kupujícímu uhradit. Netýká se případů způsobených okolnostmi vylučujícími odpovědnost prodávajícího.</w:t>
      </w:r>
    </w:p>
    <w:p w14:paraId="0FE088E1" w14:textId="02BA3AD0" w:rsidR="00E859EA" w:rsidRPr="00E859EA" w:rsidRDefault="00E859EA" w:rsidP="00E859EA">
      <w:pPr>
        <w:pBdr>
          <w:top w:val="nil"/>
          <w:left w:val="nil"/>
          <w:bottom w:val="nil"/>
          <w:right w:val="nil"/>
          <w:between w:val="nil"/>
        </w:pBdr>
        <w:spacing w:before="240" w:line="276" w:lineRule="auto"/>
        <w:jc w:val="center"/>
        <w:rPr>
          <w:rFonts w:ascii="Palatino Linotype" w:hAnsi="Palatino Linotype" w:cs="Arial"/>
          <w:b/>
          <w:color w:val="000000"/>
          <w:sz w:val="20"/>
          <w:szCs w:val="20"/>
        </w:rPr>
      </w:pPr>
      <w:r w:rsidRPr="00E859EA">
        <w:rPr>
          <w:rFonts w:ascii="Palatino Linotype" w:hAnsi="Palatino Linotype" w:cs="Arial"/>
          <w:b/>
          <w:color w:val="000000"/>
          <w:sz w:val="20"/>
          <w:szCs w:val="20"/>
        </w:rPr>
        <w:t>Článek 1</w:t>
      </w:r>
      <w:r>
        <w:rPr>
          <w:rFonts w:ascii="Palatino Linotype" w:hAnsi="Palatino Linotype" w:cs="Arial"/>
          <w:b/>
          <w:color w:val="000000"/>
          <w:sz w:val="20"/>
          <w:szCs w:val="20"/>
        </w:rPr>
        <w:t>2</w:t>
      </w:r>
    </w:p>
    <w:p w14:paraId="33EFDB88" w14:textId="5B27F861" w:rsidR="00E859EA" w:rsidRDefault="00E859EA" w:rsidP="00B72011">
      <w:pPr>
        <w:pStyle w:val="Nadpis1"/>
        <w:spacing w:after="240" w:line="276" w:lineRule="auto"/>
        <w:rPr>
          <w:rFonts w:ascii="Palatino Linotype" w:hAnsi="Palatino Linotype" w:cs="Arial"/>
          <w:color w:val="000000"/>
          <w:szCs w:val="20"/>
        </w:rPr>
      </w:pPr>
      <w:r w:rsidRPr="00E859EA">
        <w:rPr>
          <w:rFonts w:ascii="Palatino Linotype" w:hAnsi="Palatino Linotype" w:cs="Arial"/>
          <w:color w:val="000000"/>
          <w:szCs w:val="20"/>
        </w:rPr>
        <w:t xml:space="preserve">Vyšší moc </w:t>
      </w:r>
    </w:p>
    <w:p w14:paraId="095D7377" w14:textId="7940FD8D" w:rsidR="00770249" w:rsidRPr="00B72011" w:rsidRDefault="00B72011" w:rsidP="00B72011">
      <w:pPr>
        <w:pBdr>
          <w:top w:val="nil"/>
          <w:left w:val="nil"/>
          <w:bottom w:val="nil"/>
          <w:right w:val="nil"/>
          <w:between w:val="nil"/>
        </w:pBdr>
        <w:spacing w:before="240" w:after="240" w:line="276" w:lineRule="auto"/>
        <w:rPr>
          <w:rFonts w:ascii="Palatino Linotype" w:hAnsi="Palatino Linotype" w:cs="Arial"/>
          <w:color w:val="000000"/>
          <w:sz w:val="20"/>
          <w:szCs w:val="20"/>
        </w:rPr>
      </w:pPr>
      <w:r w:rsidRPr="00B72011">
        <w:rPr>
          <w:rFonts w:ascii="Palatino Linotype" w:hAnsi="Palatino Linotype" w:cs="Arial"/>
          <w:color w:val="000000"/>
          <w:sz w:val="20"/>
          <w:szCs w:val="2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r>
        <w:rPr>
          <w:rFonts w:ascii="Palatino Linotype" w:hAnsi="Palatino Linotype" w:cs="Arial"/>
          <w:color w:val="000000"/>
          <w:sz w:val="20"/>
          <w:szCs w:val="20"/>
        </w:rPr>
        <w:t>.</w:t>
      </w:r>
    </w:p>
    <w:p w14:paraId="4C991D98" w14:textId="100C0A4C" w:rsidR="00B72011" w:rsidRPr="00B72011" w:rsidRDefault="00B72011" w:rsidP="00064D43">
      <w:pPr>
        <w:pBdr>
          <w:top w:val="nil"/>
          <w:left w:val="nil"/>
          <w:bottom w:val="nil"/>
          <w:right w:val="nil"/>
          <w:between w:val="nil"/>
        </w:pBdr>
        <w:spacing w:before="240" w:line="276" w:lineRule="auto"/>
        <w:jc w:val="center"/>
        <w:rPr>
          <w:rFonts w:ascii="Palatino Linotype" w:hAnsi="Palatino Linotype" w:cs="Arial"/>
          <w:b/>
          <w:color w:val="000000"/>
          <w:sz w:val="20"/>
          <w:szCs w:val="20"/>
        </w:rPr>
      </w:pPr>
      <w:r w:rsidRPr="00B72011">
        <w:rPr>
          <w:rFonts w:ascii="Palatino Linotype" w:hAnsi="Palatino Linotype" w:cs="Arial"/>
          <w:b/>
          <w:color w:val="000000"/>
          <w:sz w:val="20"/>
          <w:szCs w:val="20"/>
        </w:rPr>
        <w:t>Článek 1</w:t>
      </w:r>
      <w:r>
        <w:rPr>
          <w:rFonts w:ascii="Palatino Linotype" w:hAnsi="Palatino Linotype" w:cs="Arial"/>
          <w:b/>
          <w:color w:val="000000"/>
          <w:sz w:val="20"/>
          <w:szCs w:val="20"/>
        </w:rPr>
        <w:t xml:space="preserve">3 </w:t>
      </w:r>
    </w:p>
    <w:p w14:paraId="291124F7" w14:textId="174FEFC3" w:rsidR="00B72011" w:rsidRDefault="00B72011" w:rsidP="00064D43">
      <w:pPr>
        <w:pStyle w:val="Nadpis1"/>
        <w:spacing w:after="240" w:line="276" w:lineRule="auto"/>
        <w:rPr>
          <w:rFonts w:ascii="Palatino Linotype" w:hAnsi="Palatino Linotype" w:cs="Arial"/>
          <w:color w:val="000000"/>
          <w:szCs w:val="20"/>
        </w:rPr>
      </w:pPr>
      <w:r w:rsidRPr="00064D43">
        <w:rPr>
          <w:rFonts w:ascii="Palatino Linotype" w:hAnsi="Palatino Linotype" w:cs="Arial"/>
          <w:color w:val="000000"/>
          <w:szCs w:val="20"/>
        </w:rPr>
        <w:t>Odpovědnost za škody</w:t>
      </w:r>
    </w:p>
    <w:p w14:paraId="24761041" w14:textId="440E04F5" w:rsidR="00770249" w:rsidRPr="00064D43" w:rsidRDefault="004D19E4" w:rsidP="00064D43">
      <w:pPr>
        <w:pBdr>
          <w:top w:val="nil"/>
          <w:left w:val="nil"/>
          <w:bottom w:val="nil"/>
          <w:right w:val="nil"/>
          <w:between w:val="nil"/>
        </w:pBdr>
        <w:spacing w:before="240" w:after="240" w:line="276" w:lineRule="auto"/>
        <w:rPr>
          <w:rFonts w:ascii="Palatino Linotype" w:hAnsi="Palatino Linotype" w:cs="Arial"/>
          <w:color w:val="000000"/>
          <w:sz w:val="20"/>
          <w:szCs w:val="20"/>
        </w:rPr>
      </w:pPr>
      <w:r w:rsidRPr="00064D43">
        <w:rPr>
          <w:rFonts w:ascii="Palatino Linotype" w:hAnsi="Palatino Linotype" w:cs="Arial"/>
          <w:color w:val="000000"/>
          <w:sz w:val="20"/>
          <w:szCs w:val="2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1E5C2670" w14:textId="4FF9B8FE" w:rsidR="00D25CA9" w:rsidRPr="00D25CA9" w:rsidRDefault="00D25CA9" w:rsidP="00064D43">
      <w:pPr>
        <w:pBdr>
          <w:top w:val="nil"/>
          <w:left w:val="nil"/>
          <w:bottom w:val="nil"/>
          <w:right w:val="nil"/>
          <w:between w:val="nil"/>
        </w:pBdr>
        <w:spacing w:before="240" w:line="276" w:lineRule="auto"/>
        <w:jc w:val="center"/>
        <w:rPr>
          <w:rFonts w:ascii="Palatino Linotype" w:hAnsi="Palatino Linotype" w:cs="Arial"/>
          <w:b/>
          <w:color w:val="000000"/>
          <w:sz w:val="20"/>
          <w:szCs w:val="20"/>
        </w:rPr>
      </w:pPr>
      <w:r w:rsidRPr="00D25CA9">
        <w:rPr>
          <w:rFonts w:ascii="Palatino Linotype" w:hAnsi="Palatino Linotype" w:cs="Arial"/>
          <w:b/>
          <w:color w:val="000000"/>
          <w:sz w:val="20"/>
          <w:szCs w:val="20"/>
        </w:rPr>
        <w:t>Článek 1</w:t>
      </w:r>
      <w:r>
        <w:rPr>
          <w:rFonts w:ascii="Palatino Linotype" w:hAnsi="Palatino Linotype" w:cs="Arial"/>
          <w:b/>
          <w:color w:val="000000"/>
          <w:sz w:val="20"/>
          <w:szCs w:val="20"/>
        </w:rPr>
        <w:t>4</w:t>
      </w:r>
    </w:p>
    <w:p w14:paraId="503B66B6" w14:textId="63756EC1" w:rsidR="00D25CA9" w:rsidRDefault="00D25CA9" w:rsidP="00064D43">
      <w:pPr>
        <w:pStyle w:val="Nadpis1"/>
        <w:spacing w:after="240" w:line="276" w:lineRule="auto"/>
        <w:rPr>
          <w:rFonts w:ascii="Palatino Linotype" w:hAnsi="Palatino Linotype" w:cs="Arial"/>
          <w:color w:val="000000"/>
          <w:szCs w:val="20"/>
        </w:rPr>
      </w:pPr>
      <w:r w:rsidRPr="00D25CA9">
        <w:rPr>
          <w:rFonts w:ascii="Palatino Linotype" w:hAnsi="Palatino Linotype" w:cs="Arial"/>
          <w:color w:val="000000"/>
          <w:szCs w:val="20"/>
        </w:rPr>
        <w:t>Další ujednání</w:t>
      </w:r>
    </w:p>
    <w:p w14:paraId="1F31F855" w14:textId="0F2C975E" w:rsidR="00064D43" w:rsidRPr="00064D43" w:rsidRDefault="00064D43" w:rsidP="00064D43">
      <w:pPr>
        <w:numPr>
          <w:ilvl w:val="0"/>
          <w:numId w:val="55"/>
        </w:numPr>
        <w:pBdr>
          <w:top w:val="nil"/>
          <w:left w:val="nil"/>
          <w:bottom w:val="nil"/>
          <w:right w:val="nil"/>
          <w:between w:val="nil"/>
        </w:pBdr>
        <w:spacing w:before="240" w:after="240" w:line="276" w:lineRule="auto"/>
        <w:rPr>
          <w:rFonts w:ascii="Palatino Linotype" w:hAnsi="Palatino Linotype" w:cs="Arial"/>
          <w:sz w:val="20"/>
          <w:szCs w:val="20"/>
        </w:rPr>
      </w:pPr>
      <w:r w:rsidRPr="00064D43">
        <w:rPr>
          <w:rFonts w:ascii="Palatino Linotype" w:hAnsi="Palatino Linotype" w:cs="Arial"/>
          <w:sz w:val="20"/>
          <w:szCs w:val="20"/>
        </w:rPr>
        <w:t>Vlastníkem zboží, které je předmětem plnění veřejné zakázky, je prodávající.</w:t>
      </w:r>
    </w:p>
    <w:p w14:paraId="22E2FEA0" w14:textId="0DD57352" w:rsidR="00064D43" w:rsidRPr="000C59A4" w:rsidRDefault="00064D43" w:rsidP="000C59A4">
      <w:pPr>
        <w:numPr>
          <w:ilvl w:val="0"/>
          <w:numId w:val="55"/>
        </w:numPr>
        <w:pBdr>
          <w:top w:val="nil"/>
          <w:left w:val="nil"/>
          <w:bottom w:val="nil"/>
          <w:right w:val="nil"/>
          <w:between w:val="nil"/>
        </w:pBdr>
        <w:spacing w:before="240" w:after="240" w:line="276" w:lineRule="auto"/>
        <w:rPr>
          <w:rFonts w:ascii="Palatino Linotype" w:hAnsi="Palatino Linotype" w:cs="Arial"/>
          <w:sz w:val="20"/>
          <w:szCs w:val="20"/>
        </w:rPr>
      </w:pPr>
      <w:r w:rsidRPr="000C59A4">
        <w:rPr>
          <w:rFonts w:ascii="Palatino Linotype" w:hAnsi="Palatino Linotype" w:cs="Arial"/>
          <w:sz w:val="20"/>
          <w:szCs w:val="20"/>
        </w:rPr>
        <w:t xml:space="preserve">Vlastnická práva k předmětu plnění, s výjimkou softwarových produktů, přecházejí na kupujícího dnem </w:t>
      </w:r>
      <w:r w:rsidR="008874F8">
        <w:rPr>
          <w:rFonts w:ascii="Palatino Linotype" w:hAnsi="Palatino Linotype" w:cs="Arial"/>
          <w:sz w:val="20"/>
          <w:szCs w:val="20"/>
        </w:rPr>
        <w:t>podpisu akceptačního protokolu dle této smlouvy</w:t>
      </w:r>
      <w:r w:rsidRPr="000C59A4">
        <w:rPr>
          <w:rFonts w:ascii="Palatino Linotype" w:hAnsi="Palatino Linotype" w:cs="Arial"/>
          <w:sz w:val="20"/>
          <w:szCs w:val="20"/>
        </w:rPr>
        <w:t xml:space="preserve">. Dnem </w:t>
      </w:r>
      <w:r w:rsidR="001C1722">
        <w:rPr>
          <w:rFonts w:ascii="Palatino Linotype" w:hAnsi="Palatino Linotype" w:cs="Arial"/>
          <w:sz w:val="20"/>
          <w:szCs w:val="20"/>
        </w:rPr>
        <w:t>podpisu akceptačního protokolu</w:t>
      </w:r>
      <w:r w:rsidRPr="000C59A4">
        <w:rPr>
          <w:rFonts w:ascii="Palatino Linotype" w:hAnsi="Palatino Linotype" w:cs="Arial"/>
          <w:sz w:val="20"/>
          <w:szCs w:val="20"/>
        </w:rPr>
        <w:t xml:space="preserve"> přechází na kupujícího právo užívat dodaný software. Prodávající tak poskytuje kupujícímu nevýhradní licenci k softwarovým produktům, která není teritoriálně omezena. Kupující je oprávněn převést pořízené licence softwarových produktů, které jsou součástí dodávky a jsou vázané na předmět plnění, na třetí osobu, pokud jí převádí do vlastnictví předmět plnění. Odměna za poskytnutí licence je zahrnuta v ceně plnění. Způsob a podmínky využívání licence se řídí licenčními podmínkami vlastníka licenčních práv k software.</w:t>
      </w:r>
    </w:p>
    <w:p w14:paraId="1EDD8E09" w14:textId="77777777" w:rsidR="000C59A4" w:rsidRPr="000C59A4" w:rsidRDefault="000C59A4" w:rsidP="000C59A4">
      <w:pPr>
        <w:numPr>
          <w:ilvl w:val="0"/>
          <w:numId w:val="55"/>
        </w:numPr>
        <w:pBdr>
          <w:top w:val="nil"/>
          <w:left w:val="nil"/>
          <w:bottom w:val="nil"/>
          <w:right w:val="nil"/>
          <w:between w:val="nil"/>
        </w:pBdr>
        <w:spacing w:before="240" w:after="240" w:line="276" w:lineRule="auto"/>
        <w:rPr>
          <w:rFonts w:ascii="Palatino Linotype" w:hAnsi="Palatino Linotype" w:cs="Arial"/>
          <w:sz w:val="20"/>
          <w:szCs w:val="20"/>
        </w:rPr>
      </w:pPr>
      <w:r w:rsidRPr="000C59A4">
        <w:rPr>
          <w:rFonts w:ascii="Palatino Linotype" w:hAnsi="Palatino Linotype" w:cs="Arial"/>
          <w:sz w:val="20"/>
          <w:szCs w:val="20"/>
        </w:rPr>
        <w:t>Na zboží nejsou vztaženy žádné další podmínky případně omezení, které není přímo uvedeno v této smlouvě.</w:t>
      </w:r>
    </w:p>
    <w:p w14:paraId="3DA7EBEC" w14:textId="50021EAE" w:rsidR="00064D43" w:rsidRDefault="000C59A4" w:rsidP="00362F3B">
      <w:pPr>
        <w:numPr>
          <w:ilvl w:val="0"/>
          <w:numId w:val="55"/>
        </w:numPr>
        <w:pBdr>
          <w:top w:val="nil"/>
          <w:left w:val="nil"/>
          <w:bottom w:val="nil"/>
          <w:right w:val="nil"/>
          <w:between w:val="nil"/>
        </w:pBdr>
        <w:spacing w:before="240" w:after="240" w:line="276" w:lineRule="auto"/>
        <w:rPr>
          <w:rFonts w:ascii="Palatino Linotype" w:hAnsi="Palatino Linotype" w:cs="Arial"/>
          <w:sz w:val="20"/>
          <w:szCs w:val="20"/>
        </w:rPr>
      </w:pPr>
      <w:r w:rsidRPr="000C59A4">
        <w:rPr>
          <w:rFonts w:ascii="Palatino Linotype" w:hAnsi="Palatino Linotype" w:cs="Arial"/>
          <w:sz w:val="20"/>
          <w:szCs w:val="20"/>
        </w:rPr>
        <w:lastRenderedPageBreak/>
        <w:t>Smluvní strany se zavazují, že získá-li smluvní strana od druhé jakékoli osobní údaje, bude s nimi nakládat v souladu s</w:t>
      </w:r>
      <w:r w:rsidR="00362F3B">
        <w:rPr>
          <w:rFonts w:ascii="Palatino Linotype" w:hAnsi="Palatino Linotype" w:cs="Arial"/>
          <w:sz w:val="20"/>
          <w:szCs w:val="20"/>
        </w:rPr>
        <w:t> GDPR a s</w:t>
      </w:r>
      <w:r w:rsidRPr="000C59A4">
        <w:rPr>
          <w:rFonts w:ascii="Palatino Linotype" w:hAnsi="Palatino Linotype" w:cs="Arial"/>
          <w:sz w:val="20"/>
          <w:szCs w:val="20"/>
        </w:rPr>
        <w:t>e zákonem</w:t>
      </w:r>
      <w:r w:rsidR="00362F3B" w:rsidRPr="00362F3B">
        <w:rPr>
          <w:rFonts w:ascii="Palatino Linotype" w:hAnsi="Palatino Linotype" w:cs="Arial"/>
          <w:sz w:val="20"/>
          <w:szCs w:val="20"/>
        </w:rPr>
        <w:t>110/2019 Sb. o zpracování osobních údajů</w:t>
      </w:r>
      <w:r w:rsidRPr="000C59A4">
        <w:rPr>
          <w:rFonts w:ascii="Palatino Linotype" w:hAnsi="Palatino Linotype" w:cs="Arial"/>
          <w:sz w:val="20"/>
          <w:szCs w:val="20"/>
        </w:rPr>
        <w:t>, v platném znění.</w:t>
      </w:r>
    </w:p>
    <w:p w14:paraId="3F7BEE31" w14:textId="77777777" w:rsidR="000C59A4" w:rsidRPr="000C59A4" w:rsidRDefault="000C59A4" w:rsidP="000C59A4">
      <w:pPr>
        <w:numPr>
          <w:ilvl w:val="0"/>
          <w:numId w:val="55"/>
        </w:numPr>
        <w:pBdr>
          <w:top w:val="nil"/>
          <w:left w:val="nil"/>
          <w:bottom w:val="nil"/>
          <w:right w:val="nil"/>
          <w:between w:val="nil"/>
        </w:pBdr>
        <w:spacing w:before="240" w:after="240" w:line="276" w:lineRule="auto"/>
        <w:rPr>
          <w:rFonts w:ascii="Palatino Linotype" w:hAnsi="Palatino Linotype" w:cs="Arial"/>
          <w:sz w:val="20"/>
          <w:szCs w:val="20"/>
        </w:rPr>
      </w:pPr>
      <w:r w:rsidRPr="000C59A4">
        <w:rPr>
          <w:rFonts w:ascii="Palatino Linotype" w:hAnsi="Palatino Linotype" w:cs="Arial"/>
          <w:sz w:val="20"/>
          <w:szCs w:val="20"/>
        </w:rPr>
        <w:t>Kupující je povinen poskytovat smluvní informace, vyplývající ze zvláštních právních předpisů, zejména zákona č. 106/1999 Sb., o svobodném přístupu k informacím, v platném znění.</w:t>
      </w:r>
    </w:p>
    <w:p w14:paraId="773DAF44" w14:textId="0D6CD77E" w:rsidR="00DF0B5E" w:rsidRPr="00DF0B5E" w:rsidRDefault="00DF0B5E" w:rsidP="005C1F40">
      <w:pPr>
        <w:pStyle w:val="Odstavecseseznamem"/>
        <w:numPr>
          <w:ilvl w:val="0"/>
          <w:numId w:val="55"/>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 xml:space="preserve">Prodávající je povinen uchovávat veškerou dokumentaci související s realizací předmětu smlouvy včetně účetních dokladů minimálně po dobu 10 let od podpisu smlouvy. Pokud je v českých právních předpisech stanovena lhůta delší, bude použita tato delší lhůta. </w:t>
      </w:r>
    </w:p>
    <w:p w14:paraId="1F60ADCC" w14:textId="2393B439" w:rsidR="00DF0B5E" w:rsidRDefault="00DF0B5E" w:rsidP="005C1F40">
      <w:pPr>
        <w:pStyle w:val="Odstavecseseznamem"/>
        <w:numPr>
          <w:ilvl w:val="0"/>
          <w:numId w:val="55"/>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Pr="00DF0B5E">
        <w:rPr>
          <w:rFonts w:ascii="Palatino Linotype" w:hAnsi="Palatino Linotype" w:cs="Arial"/>
          <w:sz w:val="20"/>
          <w:szCs w:val="20"/>
        </w:rPr>
        <w:t xml:space="preserve"> </w:t>
      </w:r>
    </w:p>
    <w:p w14:paraId="4C8E3D4A" w14:textId="19E52D6E" w:rsidR="002C349D" w:rsidRPr="00114CDE" w:rsidRDefault="002C349D" w:rsidP="005C1F40">
      <w:pPr>
        <w:spacing w:before="240" w:line="276" w:lineRule="auto"/>
        <w:jc w:val="center"/>
        <w:rPr>
          <w:rFonts w:ascii="Palatino Linotype" w:hAnsi="Palatino Linotype" w:cs="Arial"/>
          <w:b/>
          <w:color w:val="000000"/>
          <w:sz w:val="20"/>
          <w:szCs w:val="20"/>
        </w:rPr>
      </w:pPr>
      <w:bookmarkStart w:id="4" w:name="3znysh7" w:colFirst="0" w:colLast="0"/>
      <w:bookmarkEnd w:id="4"/>
      <w:r w:rsidRPr="00114CDE">
        <w:rPr>
          <w:rFonts w:ascii="Palatino Linotype" w:hAnsi="Palatino Linotype" w:cs="Arial"/>
          <w:b/>
          <w:color w:val="000000"/>
          <w:sz w:val="20"/>
          <w:szCs w:val="20"/>
        </w:rPr>
        <w:t xml:space="preserve">Článek </w:t>
      </w:r>
      <w:r w:rsidR="00E07634" w:rsidRPr="00114CDE">
        <w:rPr>
          <w:rFonts w:ascii="Palatino Linotype" w:hAnsi="Palatino Linotype" w:cs="Arial"/>
          <w:b/>
          <w:color w:val="000000"/>
          <w:sz w:val="20"/>
          <w:szCs w:val="20"/>
        </w:rPr>
        <w:t>1</w:t>
      </w:r>
      <w:r w:rsidR="00E07634">
        <w:rPr>
          <w:rFonts w:ascii="Palatino Linotype" w:hAnsi="Palatino Linotype" w:cs="Arial"/>
          <w:b/>
          <w:color w:val="000000"/>
          <w:sz w:val="20"/>
          <w:szCs w:val="20"/>
        </w:rPr>
        <w:t>5</w:t>
      </w:r>
    </w:p>
    <w:p w14:paraId="07D20B6A" w14:textId="080C9C39" w:rsidR="002C349D" w:rsidRPr="00114CDE" w:rsidRDefault="00AF1A59" w:rsidP="005C1F40">
      <w:pPr>
        <w:pStyle w:val="Nadpis1"/>
        <w:spacing w:after="240" w:line="276" w:lineRule="auto"/>
        <w:rPr>
          <w:rFonts w:ascii="Palatino Linotype" w:hAnsi="Palatino Linotype" w:cs="Arial"/>
          <w:color w:val="000000"/>
        </w:rPr>
      </w:pPr>
      <w:r>
        <w:rPr>
          <w:rFonts w:ascii="Palatino Linotype" w:hAnsi="Palatino Linotype" w:cs="Arial"/>
          <w:color w:val="000000"/>
        </w:rPr>
        <w:t>Zvláštní</w:t>
      </w:r>
      <w:r w:rsidRPr="00114CDE">
        <w:rPr>
          <w:rFonts w:ascii="Palatino Linotype" w:hAnsi="Palatino Linotype" w:cs="Arial"/>
          <w:color w:val="000000"/>
        </w:rPr>
        <w:t xml:space="preserve"> </w:t>
      </w:r>
      <w:r w:rsidR="002C349D" w:rsidRPr="00114CDE">
        <w:rPr>
          <w:rFonts w:ascii="Palatino Linotype" w:hAnsi="Palatino Linotype" w:cs="Arial"/>
          <w:color w:val="000000"/>
        </w:rPr>
        <w:t>ustanovení</w:t>
      </w:r>
    </w:p>
    <w:p w14:paraId="057BA332" w14:textId="73305E4C" w:rsidR="005C1F40" w:rsidRPr="00A25A6D" w:rsidRDefault="00F75EEA" w:rsidP="005C1F40">
      <w:pPr>
        <w:pStyle w:val="Odstavecseseznamem"/>
        <w:numPr>
          <w:ilvl w:val="0"/>
          <w:numId w:val="65"/>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r w:rsidR="005C1F40" w:rsidRPr="005C1F40">
        <w:rPr>
          <w:rFonts w:ascii="Palatino Linotype" w:hAnsi="Palatino Linotype" w:cs="Arial"/>
          <w:sz w:val="20"/>
          <w:szCs w:val="20"/>
        </w:rPr>
        <w:t xml:space="preserve"> </w:t>
      </w:r>
    </w:p>
    <w:p w14:paraId="214624F7" w14:textId="77777777"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 xml:space="preserve">zákoníkem. Smluvní strany výslovně sjednávají, že vylučují jakékoliv použití a aplikaci </w:t>
      </w:r>
      <w:r w:rsidRPr="00675F37">
        <w:rPr>
          <w:rFonts w:ascii="Palatino Linotype" w:hAnsi="Palatino Linotype" w:cs="Arial"/>
          <w:sz w:val="20"/>
          <w:szCs w:val="20"/>
        </w:rPr>
        <w:t>Úmluvy OSN o 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0E01DAC4" w14:textId="77777777"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88E6628" w14:textId="39F1F1D6"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r w:rsidR="00675F37" w:rsidRPr="00675F37">
        <w:rPr>
          <w:rFonts w:ascii="Palatino Linotype" w:hAnsi="Palatino Linotype" w:cs="Arial"/>
          <w:sz w:val="20"/>
          <w:szCs w:val="20"/>
        </w:rPr>
        <w:t xml:space="preserve"> </w:t>
      </w:r>
    </w:p>
    <w:p w14:paraId="5CB66DCD" w14:textId="5D9F26BD"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00675F37" w:rsidRPr="00675F37">
        <w:rPr>
          <w:rFonts w:ascii="Palatino Linotype" w:hAnsi="Palatino Linotype" w:cs="Arial"/>
          <w:sz w:val="20"/>
          <w:szCs w:val="20"/>
        </w:rPr>
        <w:t xml:space="preserve"> </w:t>
      </w:r>
    </w:p>
    <w:p w14:paraId="3A4DCE68" w14:textId="55F44385"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r w:rsidR="00675F37" w:rsidRPr="00675F37">
        <w:rPr>
          <w:rFonts w:ascii="Palatino Linotype" w:hAnsi="Palatino Linotype" w:cs="Arial"/>
          <w:sz w:val="20"/>
          <w:szCs w:val="20"/>
        </w:rPr>
        <w:t xml:space="preserve"> </w:t>
      </w:r>
    </w:p>
    <w:p w14:paraId="5FC55E00" w14:textId="31B409E1"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r w:rsidR="00675F37" w:rsidRPr="00675F37">
        <w:rPr>
          <w:rFonts w:ascii="Palatino Linotype" w:hAnsi="Palatino Linotype" w:cs="Arial"/>
          <w:sz w:val="20"/>
          <w:szCs w:val="20"/>
        </w:rPr>
        <w:t xml:space="preserve"> </w:t>
      </w:r>
    </w:p>
    <w:p w14:paraId="2A6B9FF0" w14:textId="7DE38A82" w:rsidR="00675F37" w:rsidRPr="00675F37"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675F37">
        <w:rPr>
          <w:rFonts w:ascii="Palatino Linotype" w:hAnsi="Palatino Linotype"/>
          <w:iCs/>
          <w:sz w:val="20"/>
          <w:szCs w:val="20"/>
        </w:rPr>
        <w:t>šechny spory</w:t>
      </w:r>
      <w:r w:rsidRPr="00675F37">
        <w:rPr>
          <w:rStyle w:val="Zdraznn"/>
          <w:rFonts w:ascii="Palatino Linotype" w:hAnsi="Palatino Linotype" w:cs="Arial"/>
          <w:i w:val="0"/>
          <w:color w:val="000000"/>
          <w:sz w:val="20"/>
          <w:szCs w:val="20"/>
        </w:rPr>
        <w:t xml:space="preserve"> vznikající z této smlouvy a v souvislosti s ní budou rozhodovány s konečnou platností u obecných soudů České republiky dle sídla kupujícího v době zahájení soudního řízení.</w:t>
      </w:r>
      <w:r w:rsidR="00675F37" w:rsidRPr="00675F37">
        <w:rPr>
          <w:rFonts w:ascii="Palatino Linotype" w:hAnsi="Palatino Linotype" w:cs="Arial"/>
          <w:sz w:val="20"/>
          <w:szCs w:val="20"/>
        </w:rPr>
        <w:t xml:space="preserve"> </w:t>
      </w:r>
    </w:p>
    <w:p w14:paraId="4C0C50D6" w14:textId="7F4D50C4" w:rsidR="00AF1A59" w:rsidRDefault="00AF1A59" w:rsidP="00AF1A59">
      <w:pPr>
        <w:pStyle w:val="Odstavecseseznamem"/>
        <w:numPr>
          <w:ilvl w:val="0"/>
          <w:numId w:val="65"/>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Smluvní strany berou na vědomí, že tato smlouva bude v souladu s platnou právní úpravou uveřejněna v registru smluv vedeným Ministerstvem vnitra</w:t>
      </w:r>
      <w:r w:rsidR="00C319AD">
        <w:rPr>
          <w:rFonts w:ascii="Palatino Linotype" w:hAnsi="Palatino Linotype" w:cs="Arial"/>
          <w:sz w:val="20"/>
          <w:szCs w:val="20"/>
        </w:rPr>
        <w:t xml:space="preserve"> a případně i na profilu zadavatele kupujícího</w:t>
      </w:r>
      <w:r w:rsidRPr="0073138C">
        <w:rPr>
          <w:rFonts w:ascii="Palatino Linotype" w:hAnsi="Palatino Linotype" w:cs="Arial"/>
          <w:sz w:val="20"/>
          <w:szCs w:val="20"/>
        </w:rPr>
        <w:t>, když smluvní strany se zveřejněním této smlouvy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3B306A63" w14:textId="6F543E46" w:rsidR="00AF1A59" w:rsidRPr="0073138C" w:rsidRDefault="00AF1A59" w:rsidP="00AF1A59">
      <w:pPr>
        <w:pStyle w:val="Odstavecseseznamem"/>
        <w:numPr>
          <w:ilvl w:val="0"/>
          <w:numId w:val="65"/>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Tato smlouva nabývá platnosti dnem jejího podpisu oběma smluvními stranami a účinnosti dnem jejího zveřejnění v registru smluv.</w:t>
      </w:r>
    </w:p>
    <w:p w14:paraId="37B400A4" w14:textId="70C39D4F" w:rsidR="00675F37" w:rsidRPr="00A25A6D" w:rsidRDefault="00F75EEA"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Tato smlouva je vyhotovena v 5 stejnopisech, z nichž kupující obdrží čtyři a prodávající jeden stejnopis. </w:t>
      </w:r>
    </w:p>
    <w:p w14:paraId="1CE5BC2C" w14:textId="2104AC52" w:rsidR="00675F37" w:rsidRPr="00A25A6D" w:rsidRDefault="00020EA2" w:rsidP="00675F37">
      <w:pPr>
        <w:pStyle w:val="Odstavecseseznamem"/>
        <w:numPr>
          <w:ilvl w:val="0"/>
          <w:numId w:val="65"/>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Strany </w:t>
      </w:r>
      <w:r w:rsidR="00F75EEA" w:rsidRPr="00675F37">
        <w:rPr>
          <w:rFonts w:ascii="Palatino Linotype" w:hAnsi="Palatino Linotype" w:cs="Arial"/>
          <w:sz w:val="20"/>
          <w:szCs w:val="20"/>
        </w:rPr>
        <w:t>potvrzují, že se seznámili s obsahem této smlouvy, nemají k ní připomínek a tuto uzavírají svobodně, vážně, vědomi si všech jejích důsledků.</w:t>
      </w:r>
      <w:r w:rsidR="00F75EEA" w:rsidRPr="00675F37">
        <w:rPr>
          <w:rFonts w:ascii="Palatino Linotype" w:hAnsi="Palatino Linotype" w:cs="Arial"/>
          <w:b/>
          <w:sz w:val="20"/>
          <w:szCs w:val="20"/>
        </w:rPr>
        <w:t xml:space="preserve"> </w:t>
      </w:r>
      <w:r w:rsidR="00F75EEA" w:rsidRPr="00675F37">
        <w:rPr>
          <w:rFonts w:ascii="Palatino Linotype" w:hAnsi="Palatino Linotype" w:cs="Arial"/>
          <w:sz w:val="20"/>
          <w:szCs w:val="20"/>
        </w:rPr>
        <w:t>Zástupci stran výslovně prohlašují, že tuto smlouvu podepsali jako osoby oprávněné za strany jednat a tyto zavazovat.</w:t>
      </w:r>
      <w:r w:rsidR="00675F37" w:rsidRPr="00675F37">
        <w:rPr>
          <w:rFonts w:ascii="Palatino Linotype" w:hAnsi="Palatino Linotype" w:cs="Arial"/>
          <w:sz w:val="20"/>
          <w:szCs w:val="20"/>
        </w:rPr>
        <w:t xml:space="preserve"> </w:t>
      </w:r>
    </w:p>
    <w:p w14:paraId="018E7938" w14:textId="77777777" w:rsidR="00336804" w:rsidRPr="0073138C" w:rsidRDefault="00336804" w:rsidP="00675F37">
      <w:pPr>
        <w:pStyle w:val="Odstavecseseznamem"/>
        <w:spacing w:after="120"/>
        <w:rPr>
          <w:rFonts w:ascii="Palatino Linotype" w:hAnsi="Palatino Linotype" w:cs="Arial"/>
          <w:sz w:val="20"/>
          <w:szCs w:val="20"/>
        </w:rPr>
      </w:pPr>
    </w:p>
    <w:p w14:paraId="6D4225FD" w14:textId="77777777" w:rsidR="00D80B3B" w:rsidRPr="00D80B3B" w:rsidRDefault="00D80B3B" w:rsidP="00D80B3B">
      <w:pPr>
        <w:pStyle w:val="Odstavecseseznamem"/>
        <w:numPr>
          <w:ilvl w:val="0"/>
          <w:numId w:val="65"/>
        </w:numPr>
        <w:tabs>
          <w:tab w:val="left" w:pos="0"/>
        </w:tabs>
        <w:spacing w:before="240"/>
        <w:ind w:left="357" w:hanging="357"/>
        <w:contextualSpacing w:val="0"/>
        <w:jc w:val="both"/>
        <w:rPr>
          <w:rFonts w:ascii="Palatino Linotype" w:hAnsi="Palatino Linotype" w:cs="Arial"/>
          <w:sz w:val="20"/>
          <w:szCs w:val="20"/>
        </w:rPr>
      </w:pPr>
      <w:r w:rsidRPr="00D80B3B">
        <w:rPr>
          <w:rFonts w:ascii="Palatino Linotype" w:hAnsi="Palatino Linotype" w:cs="Arial"/>
          <w:color w:val="000000"/>
          <w:sz w:val="20"/>
          <w:szCs w:val="20"/>
        </w:rPr>
        <w:t xml:space="preserve">Uzavření této smlouvy bylo schváleno Radou Královéhradeckého kraje usnesením č. </w:t>
      </w:r>
      <w:r w:rsidRPr="00D80B3B">
        <w:rPr>
          <w:rFonts w:ascii="Palatino Linotype" w:hAnsi="Palatino Linotype" w:cs="Arial"/>
          <w:color w:val="000000"/>
          <w:sz w:val="20"/>
          <w:szCs w:val="20"/>
          <w:highlight w:val="cyan"/>
        </w:rPr>
        <w:t>………</w:t>
      </w:r>
      <w:r w:rsidRPr="00D80B3B">
        <w:rPr>
          <w:rFonts w:ascii="Palatino Linotype" w:hAnsi="Palatino Linotype" w:cs="Arial"/>
          <w:color w:val="000000"/>
          <w:sz w:val="20"/>
          <w:szCs w:val="20"/>
        </w:rPr>
        <w:t xml:space="preserve"> ze dne </w:t>
      </w:r>
      <w:r w:rsidRPr="00D80B3B">
        <w:rPr>
          <w:rFonts w:ascii="Palatino Linotype" w:hAnsi="Palatino Linotype" w:cs="Arial"/>
          <w:color w:val="000000"/>
          <w:sz w:val="20"/>
          <w:szCs w:val="20"/>
          <w:highlight w:val="cyan"/>
        </w:rPr>
        <w:t>………</w:t>
      </w:r>
      <w:r w:rsidRPr="00D80B3B">
        <w:rPr>
          <w:rFonts w:ascii="Palatino Linotype" w:hAnsi="Palatino Linotype" w:cs="Arial"/>
          <w:color w:val="000000"/>
          <w:sz w:val="20"/>
          <w:szCs w:val="20"/>
        </w:rPr>
        <w:t>.</w:t>
      </w:r>
    </w:p>
    <w:p w14:paraId="5863E061" w14:textId="77777777" w:rsidR="00F75EEA" w:rsidRPr="00D80B3B" w:rsidRDefault="00F75EEA" w:rsidP="00F75EEA">
      <w:pPr>
        <w:pStyle w:val="Zkladntext"/>
        <w:spacing w:after="200" w:line="276" w:lineRule="auto"/>
        <w:rPr>
          <w:rFonts w:ascii="Palatino Linotype" w:hAnsi="Palatino Linotype" w:cs="Arial"/>
          <w:b/>
        </w:rPr>
      </w:pPr>
    </w:p>
    <w:p w14:paraId="5F3DCD96" w14:textId="77777777" w:rsidR="00D80B3B" w:rsidRPr="00D80B3B" w:rsidRDefault="00D80B3B" w:rsidP="00D80B3B">
      <w:pPr>
        <w:spacing w:before="480" w:after="240" w:line="276" w:lineRule="auto"/>
        <w:rPr>
          <w:rFonts w:ascii="Palatino Linotype" w:hAnsi="Palatino Linotype"/>
          <w:sz w:val="20"/>
          <w:szCs w:val="20"/>
        </w:rPr>
      </w:pPr>
      <w:r w:rsidRPr="00D80B3B">
        <w:rPr>
          <w:rFonts w:ascii="Palatino Linotype" w:hAnsi="Palatino Linotype"/>
          <w:sz w:val="20"/>
          <w:szCs w:val="20"/>
        </w:rPr>
        <w:t>Za objednatele</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t>Za zhotovitele</w:t>
      </w:r>
    </w:p>
    <w:p w14:paraId="6104E262" w14:textId="77777777" w:rsidR="00D80B3B" w:rsidRPr="00D80B3B" w:rsidRDefault="00D80B3B" w:rsidP="00D80B3B">
      <w:pPr>
        <w:spacing w:line="276" w:lineRule="auto"/>
        <w:rPr>
          <w:rFonts w:ascii="Palatino Linotype" w:hAnsi="Palatino Linotype"/>
          <w:sz w:val="20"/>
          <w:szCs w:val="20"/>
        </w:rPr>
      </w:pPr>
      <w:r w:rsidRPr="00D80B3B">
        <w:rPr>
          <w:rFonts w:ascii="Palatino Linotype" w:hAnsi="Palatino Linotype"/>
          <w:sz w:val="20"/>
          <w:szCs w:val="20"/>
        </w:rPr>
        <w:t xml:space="preserve">V Hradci Králové dne </w:t>
      </w:r>
      <w:r w:rsidRPr="00D80B3B">
        <w:rPr>
          <w:rFonts w:ascii="Palatino Linotype" w:hAnsi="Palatino Linotype"/>
          <w:sz w:val="20"/>
          <w:szCs w:val="20"/>
          <w:highlight w:val="cyan"/>
        </w:rPr>
        <w:t>………</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t xml:space="preserve">V </w:t>
      </w:r>
      <w:r w:rsidRPr="00D80B3B">
        <w:rPr>
          <w:rFonts w:ascii="Palatino Linotype" w:hAnsi="Palatino Linotype"/>
          <w:sz w:val="20"/>
          <w:szCs w:val="20"/>
          <w:highlight w:val="yellow"/>
        </w:rPr>
        <w:t>[doplní dodavatel]</w:t>
      </w:r>
      <w:r w:rsidRPr="00D80B3B">
        <w:rPr>
          <w:rFonts w:ascii="Palatino Linotype" w:hAnsi="Palatino Linotype"/>
          <w:sz w:val="20"/>
          <w:szCs w:val="20"/>
        </w:rPr>
        <w:t xml:space="preserve"> dne </w:t>
      </w:r>
      <w:r w:rsidRPr="00D80B3B">
        <w:rPr>
          <w:rFonts w:ascii="Palatino Linotype" w:hAnsi="Palatino Linotype"/>
          <w:sz w:val="20"/>
          <w:szCs w:val="20"/>
          <w:highlight w:val="yellow"/>
        </w:rPr>
        <w:t>[doplní dodavatel]</w:t>
      </w:r>
    </w:p>
    <w:p w14:paraId="136DC337" w14:textId="2714D109" w:rsidR="00D80B3B" w:rsidRPr="00D80B3B" w:rsidRDefault="00D80B3B" w:rsidP="00D80B3B">
      <w:pPr>
        <w:spacing w:before="960" w:after="240" w:line="276" w:lineRule="auto"/>
        <w:rPr>
          <w:rFonts w:ascii="Palatino Linotype" w:hAnsi="Palatino Linotype"/>
          <w:sz w:val="20"/>
          <w:szCs w:val="20"/>
        </w:rPr>
      </w:pPr>
      <w:r w:rsidRPr="00D80B3B">
        <w:rPr>
          <w:rFonts w:ascii="Palatino Linotype" w:hAnsi="Palatino Linotype"/>
          <w:sz w:val="20"/>
          <w:szCs w:val="20"/>
        </w:rPr>
        <w:lastRenderedPageBreak/>
        <w:t>………</w:t>
      </w:r>
      <w:r>
        <w:rPr>
          <w:rFonts w:ascii="Palatino Linotype" w:hAnsi="Palatino Linotype"/>
          <w:sz w:val="20"/>
          <w:szCs w:val="20"/>
        </w:rPr>
        <w:t>………………….</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D80B3B">
        <w:rPr>
          <w:rFonts w:ascii="Palatino Linotype" w:hAnsi="Palatino Linotype"/>
          <w:sz w:val="20"/>
          <w:szCs w:val="20"/>
        </w:rPr>
        <w:t>………</w:t>
      </w:r>
      <w:r>
        <w:rPr>
          <w:rFonts w:ascii="Palatino Linotype" w:hAnsi="Palatino Linotype"/>
          <w:sz w:val="20"/>
          <w:szCs w:val="20"/>
        </w:rPr>
        <w:t>………………….</w:t>
      </w:r>
    </w:p>
    <w:p w14:paraId="74E6C0E3" w14:textId="77777777" w:rsidR="00D80B3B" w:rsidRPr="00D80B3B" w:rsidRDefault="00D80B3B" w:rsidP="00D80B3B">
      <w:pPr>
        <w:spacing w:line="360" w:lineRule="auto"/>
        <w:rPr>
          <w:rFonts w:ascii="Palatino Linotype" w:hAnsi="Palatino Linotype"/>
          <w:sz w:val="20"/>
          <w:szCs w:val="20"/>
        </w:rPr>
      </w:pPr>
      <w:r w:rsidRPr="00D80B3B">
        <w:rPr>
          <w:rFonts w:ascii="Palatino Linotype" w:hAnsi="Palatino Linotype"/>
          <w:sz w:val="20"/>
          <w:szCs w:val="20"/>
        </w:rPr>
        <w:t>PhDr. Jiří Štěpán, Ph.D.</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highlight w:val="yellow"/>
        </w:rPr>
        <w:t>[doplní dodavatel]</w:t>
      </w:r>
    </w:p>
    <w:p w14:paraId="5382AF3D" w14:textId="64A40BCD" w:rsidR="00D80B3B" w:rsidRPr="00D80B3B" w:rsidRDefault="00D80B3B" w:rsidP="00D80B3B">
      <w:pPr>
        <w:spacing w:line="360" w:lineRule="auto"/>
        <w:rPr>
          <w:rFonts w:ascii="Palatino Linotype" w:hAnsi="Palatino Linotype"/>
          <w:sz w:val="20"/>
          <w:szCs w:val="20"/>
        </w:rPr>
      </w:pPr>
      <w:r w:rsidRPr="00D80B3B">
        <w:rPr>
          <w:rFonts w:ascii="Palatino Linotype" w:hAnsi="Palatino Linotype"/>
          <w:sz w:val="20"/>
          <w:szCs w:val="20"/>
        </w:rPr>
        <w:t>hejtman</w:t>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rPr>
        <w:tab/>
      </w:r>
      <w:r w:rsidRPr="00D80B3B">
        <w:rPr>
          <w:rFonts w:ascii="Palatino Linotype" w:hAnsi="Palatino Linotype"/>
          <w:sz w:val="20"/>
          <w:szCs w:val="20"/>
          <w:highlight w:val="yellow"/>
        </w:rPr>
        <w:t>[doplní dodavatel]</w:t>
      </w:r>
    </w:p>
    <w:p w14:paraId="0AA3DECE" w14:textId="77777777" w:rsidR="00F75EEA" w:rsidRPr="00D80B3B" w:rsidRDefault="00F75EEA" w:rsidP="00F75EEA">
      <w:pPr>
        <w:pStyle w:val="Zkladntext"/>
        <w:spacing w:after="200" w:line="276" w:lineRule="auto"/>
        <w:rPr>
          <w:rFonts w:ascii="Palatino Linotype" w:hAnsi="Palatino Linotype" w:cs="Arial"/>
          <w:b/>
        </w:rPr>
      </w:pPr>
    </w:p>
    <w:sectPr w:rsidR="00F75EEA" w:rsidRPr="00D80B3B" w:rsidSect="00B077EE">
      <w:headerReference w:type="default" r:id="rId13"/>
      <w:footerReference w:type="even" r:id="rId14"/>
      <w:footerReference w:type="default" r:id="rId15"/>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8D05F" w14:textId="77777777" w:rsidR="00112EF8" w:rsidRDefault="00112EF8">
      <w:r>
        <w:separator/>
      </w:r>
    </w:p>
  </w:endnote>
  <w:endnote w:type="continuationSeparator" w:id="0">
    <w:p w14:paraId="4CB703FF" w14:textId="77777777" w:rsidR="00112EF8" w:rsidRDefault="00112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C53BB" w14:textId="77777777" w:rsidR="00DC6B58" w:rsidRDefault="00DC6B5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DC6B58" w:rsidRDefault="00DC6B5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B765A" w14:textId="77777777" w:rsidR="00DC6B58" w:rsidRDefault="00DC6B58" w:rsidP="00D60176">
    <w:pPr>
      <w:pStyle w:val="Zpat"/>
      <w:ind w:right="360"/>
      <w:rPr>
        <w:rStyle w:val="slostrnky"/>
        <w:rFonts w:ascii="Arial" w:hAnsi="Arial" w:cs="Arial"/>
        <w:sz w:val="18"/>
      </w:rPr>
    </w:pPr>
  </w:p>
  <w:p w14:paraId="122C53BE" w14:textId="0B04BB02" w:rsidR="00DC6B58" w:rsidRPr="007E79C1" w:rsidRDefault="00DC6B58"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D3A31">
      <w:rPr>
        <w:rStyle w:val="slostrnky"/>
        <w:rFonts w:ascii="Arial" w:hAnsi="Arial" w:cs="Arial"/>
        <w:noProof/>
        <w:sz w:val="16"/>
      </w:rPr>
      <w:t>11</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D3A31">
      <w:rPr>
        <w:rStyle w:val="slostrnky"/>
        <w:rFonts w:ascii="Arial" w:hAnsi="Arial" w:cs="Arial"/>
        <w:noProof/>
        <w:sz w:val="16"/>
      </w:rPr>
      <w:t>12</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DC6B58" w:rsidRDefault="00DC6B58">
    <w:pPr>
      <w:pStyle w:val="Zpat"/>
      <w:ind w:right="360"/>
      <w:jc w:val="center"/>
      <w:rPr>
        <w:rStyle w:val="slostrnky"/>
        <w:rFonts w:ascii="Arial" w:hAnsi="Arial" w:cs="Arial"/>
        <w:sz w:val="18"/>
      </w:rPr>
    </w:pPr>
  </w:p>
  <w:p w14:paraId="122C53C0" w14:textId="77777777" w:rsidR="00DC6B58" w:rsidRPr="000F74B1" w:rsidRDefault="00DC6B58">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BE10B" w14:textId="77777777" w:rsidR="00112EF8" w:rsidRDefault="00112EF8">
      <w:r>
        <w:separator/>
      </w:r>
    </w:p>
  </w:footnote>
  <w:footnote w:type="continuationSeparator" w:id="0">
    <w:p w14:paraId="00117550" w14:textId="77777777" w:rsidR="00112EF8" w:rsidRDefault="00112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B61F5" w14:textId="016C922F" w:rsidR="00DC6B58" w:rsidRDefault="00DC6B58">
    <w:pPr>
      <w:pStyle w:val="Zhlav"/>
    </w:pPr>
    <w:r>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000008"/>
    <w:multiLevelType w:val="singleLevel"/>
    <w:tmpl w:val="0950957A"/>
    <w:name w:val="WW8Num31"/>
    <w:lvl w:ilvl="0">
      <w:start w:val="1"/>
      <w:numFmt w:val="decimal"/>
      <w:lvlText w:val="%1."/>
      <w:lvlJc w:val="left"/>
      <w:pPr>
        <w:tabs>
          <w:tab w:val="num" w:pos="283"/>
        </w:tabs>
        <w:ind w:left="283" w:hanging="283"/>
      </w:pPr>
      <w:rPr>
        <w:b w:val="0"/>
      </w:rPr>
    </w:lvl>
  </w:abstractNum>
  <w:abstractNum w:abstractNumId="7"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9" w15:restartNumberingAfterBreak="0">
    <w:nsid w:val="0A2B3DB3"/>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1435C37"/>
    <w:multiLevelType w:val="multilevel"/>
    <w:tmpl w:val="EA24099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26E4AE0"/>
    <w:multiLevelType w:val="hybridMultilevel"/>
    <w:tmpl w:val="59741432"/>
    <w:lvl w:ilvl="0" w:tplc="D918F554">
      <w:start w:val="2"/>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6BB3D45"/>
    <w:multiLevelType w:val="multilevel"/>
    <w:tmpl w:val="83BA1476"/>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CF1728C"/>
    <w:multiLevelType w:val="hybridMultilevel"/>
    <w:tmpl w:val="0A70D570"/>
    <w:lvl w:ilvl="0" w:tplc="6C820EDA">
      <w:start w:val="14"/>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3744DC"/>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4691560"/>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2"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29334A40"/>
    <w:multiLevelType w:val="hybridMultilevel"/>
    <w:tmpl w:val="98E2A9C2"/>
    <w:lvl w:ilvl="0" w:tplc="F58221A0">
      <w:start w:val="1"/>
      <w:numFmt w:val="decimal"/>
      <w:lvlText w:val="%1."/>
      <w:lvlJc w:val="left"/>
      <w:pPr>
        <w:ind w:left="717" w:hanging="360"/>
      </w:pPr>
      <w:rPr>
        <w:rFonts w:ascii="Palatino Linotype" w:eastAsia="Times New Roman" w:hAnsi="Palatino Linotype" w:cs="Arial"/>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2C493735"/>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E774E06"/>
    <w:multiLevelType w:val="multilevel"/>
    <w:tmpl w:val="E42AA254"/>
    <w:lvl w:ilvl="0">
      <w:start w:val="1"/>
      <w:numFmt w:val="decimal"/>
      <w:lvlText w:val="%1."/>
      <w:lvlJc w:val="left"/>
      <w:pPr>
        <w:ind w:left="453" w:firstLine="0"/>
      </w:pPr>
      <w:rPr>
        <w:rFonts w:ascii="Arial" w:eastAsia="Arial" w:hAnsi="Arial" w:cs="Arial"/>
      </w:rPr>
    </w:lvl>
    <w:lvl w:ilvl="1">
      <w:start w:val="1"/>
      <w:numFmt w:val="lowerLetter"/>
      <w:lvlText w:val="%2."/>
      <w:lvlJc w:val="left"/>
      <w:pPr>
        <w:ind w:left="1156" w:firstLine="796"/>
      </w:pPr>
    </w:lvl>
    <w:lvl w:ilvl="2">
      <w:start w:val="1"/>
      <w:numFmt w:val="lowerRoman"/>
      <w:lvlText w:val="%3."/>
      <w:lvlJc w:val="right"/>
      <w:pPr>
        <w:ind w:left="1876" w:firstLine="1696"/>
      </w:pPr>
    </w:lvl>
    <w:lvl w:ilvl="3">
      <w:start w:val="1"/>
      <w:numFmt w:val="decimal"/>
      <w:lvlText w:val="%4."/>
      <w:lvlJc w:val="left"/>
      <w:pPr>
        <w:ind w:left="2596" w:firstLine="2236"/>
      </w:pPr>
    </w:lvl>
    <w:lvl w:ilvl="4">
      <w:start w:val="1"/>
      <w:numFmt w:val="lowerLetter"/>
      <w:lvlText w:val="%5."/>
      <w:lvlJc w:val="left"/>
      <w:pPr>
        <w:ind w:left="3316" w:firstLine="2956"/>
      </w:pPr>
    </w:lvl>
    <w:lvl w:ilvl="5">
      <w:start w:val="1"/>
      <w:numFmt w:val="lowerRoman"/>
      <w:lvlText w:val="%6."/>
      <w:lvlJc w:val="right"/>
      <w:pPr>
        <w:ind w:left="4036" w:firstLine="3856"/>
      </w:pPr>
    </w:lvl>
    <w:lvl w:ilvl="6">
      <w:start w:val="1"/>
      <w:numFmt w:val="decimal"/>
      <w:lvlText w:val="%7."/>
      <w:lvlJc w:val="left"/>
      <w:pPr>
        <w:ind w:left="4756" w:firstLine="4396"/>
      </w:pPr>
    </w:lvl>
    <w:lvl w:ilvl="7">
      <w:start w:val="1"/>
      <w:numFmt w:val="lowerLetter"/>
      <w:lvlText w:val="%8."/>
      <w:lvlJc w:val="left"/>
      <w:pPr>
        <w:ind w:left="5476" w:firstLine="5116"/>
      </w:pPr>
    </w:lvl>
    <w:lvl w:ilvl="8">
      <w:start w:val="1"/>
      <w:numFmt w:val="lowerRoman"/>
      <w:lvlText w:val="%9."/>
      <w:lvlJc w:val="right"/>
      <w:pPr>
        <w:ind w:left="6196" w:firstLine="6016"/>
      </w:pPr>
    </w:lvl>
  </w:abstractNum>
  <w:abstractNum w:abstractNumId="28" w15:restartNumberingAfterBreak="0">
    <w:nsid w:val="30BA0A93"/>
    <w:multiLevelType w:val="hybridMultilevel"/>
    <w:tmpl w:val="7D48A3EA"/>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7A3384B"/>
    <w:multiLevelType w:val="multilevel"/>
    <w:tmpl w:val="A924675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30"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9F23C18"/>
    <w:multiLevelType w:val="hybridMultilevel"/>
    <w:tmpl w:val="609A4914"/>
    <w:lvl w:ilvl="0" w:tplc="04050017">
      <w:start w:val="1"/>
      <w:numFmt w:val="lowerLetter"/>
      <w:lvlText w:val="%1)"/>
      <w:lvlJc w:val="left"/>
      <w:pPr>
        <w:ind w:left="1495" w:hanging="360"/>
      </w:p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32" w15:restartNumberingAfterBreak="0">
    <w:nsid w:val="3B695A4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4"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2185B27"/>
    <w:multiLevelType w:val="hybridMultilevel"/>
    <w:tmpl w:val="95D44BBE"/>
    <w:lvl w:ilvl="0" w:tplc="D3E8E3BE">
      <w:start w:val="1"/>
      <w:numFmt w:val="lowerLetter"/>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454C3ED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55D5651"/>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98C46C4"/>
    <w:multiLevelType w:val="multilevel"/>
    <w:tmpl w:val="2E8AF064"/>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9" w15:restartNumberingAfterBreak="0">
    <w:nsid w:val="4A54385A"/>
    <w:multiLevelType w:val="hybridMultilevel"/>
    <w:tmpl w:val="65AE628A"/>
    <w:lvl w:ilvl="0" w:tplc="C652D66C">
      <w:start w:val="1"/>
      <w:numFmt w:val="decimal"/>
      <w:lvlText w:val="10.%1."/>
      <w:lvlJc w:val="left"/>
      <w:pPr>
        <w:ind w:left="720" w:hanging="360"/>
      </w:pPr>
      <w:rPr>
        <w:rFonts w:ascii="Palatino Linotype" w:hAnsi="Palatino Linotype"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41" w15:restartNumberingAfterBreak="0">
    <w:nsid w:val="4A881953"/>
    <w:multiLevelType w:val="multilevel"/>
    <w:tmpl w:val="59DE2B98"/>
    <w:lvl w:ilvl="0">
      <w:start w:val="1"/>
      <w:numFmt w:val="decimal"/>
      <w:lvlText w:val="%1."/>
      <w:lvlJc w:val="left"/>
      <w:pPr>
        <w:ind w:left="36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2" w15:restartNumberingAfterBreak="0">
    <w:nsid w:val="4A9E6363"/>
    <w:multiLevelType w:val="hybridMultilevel"/>
    <w:tmpl w:val="F23696D0"/>
    <w:lvl w:ilvl="0" w:tplc="B296C9B6">
      <w:start w:val="1"/>
      <w:numFmt w:val="lowerLetter"/>
      <w:lvlText w:val="%1)"/>
      <w:lvlJc w:val="left"/>
      <w:pPr>
        <w:ind w:left="1354" w:hanging="360"/>
      </w:pPr>
      <w:rPr>
        <w:rFonts w:hint="default"/>
      </w:rPr>
    </w:lvl>
    <w:lvl w:ilvl="1" w:tplc="04050019" w:tentative="1">
      <w:start w:val="1"/>
      <w:numFmt w:val="lowerLetter"/>
      <w:lvlText w:val="%2."/>
      <w:lvlJc w:val="left"/>
      <w:pPr>
        <w:ind w:left="2074" w:hanging="360"/>
      </w:pPr>
    </w:lvl>
    <w:lvl w:ilvl="2" w:tplc="0405001B" w:tentative="1">
      <w:start w:val="1"/>
      <w:numFmt w:val="lowerRoman"/>
      <w:lvlText w:val="%3."/>
      <w:lvlJc w:val="right"/>
      <w:pPr>
        <w:ind w:left="2794" w:hanging="180"/>
      </w:pPr>
    </w:lvl>
    <w:lvl w:ilvl="3" w:tplc="0405000F" w:tentative="1">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43" w15:restartNumberingAfterBreak="0">
    <w:nsid w:val="4D917BCE"/>
    <w:multiLevelType w:val="multilevel"/>
    <w:tmpl w:val="D7C2B8F2"/>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4" w15:restartNumberingAfterBreak="0">
    <w:nsid w:val="4E9A1E72"/>
    <w:multiLevelType w:val="hybridMultilevel"/>
    <w:tmpl w:val="E1A625CE"/>
    <w:lvl w:ilvl="0" w:tplc="A24A6C3C">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53885A72"/>
    <w:multiLevelType w:val="hybridMultilevel"/>
    <w:tmpl w:val="A038FA96"/>
    <w:lvl w:ilvl="0" w:tplc="8AFA314C">
      <w:numFmt w:val="bullet"/>
      <w:lvlText w:val="-"/>
      <w:lvlJc w:val="left"/>
      <w:pPr>
        <w:ind w:left="1494" w:hanging="360"/>
      </w:pPr>
      <w:rPr>
        <w:rFonts w:ascii="Palatino Linotype" w:eastAsia="MS Gothic" w:hAnsi="Palatino Linotype"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8" w15:restartNumberingAfterBreak="0">
    <w:nsid w:val="57326169"/>
    <w:multiLevelType w:val="hybridMultilevel"/>
    <w:tmpl w:val="7CFC5AE0"/>
    <w:lvl w:ilvl="0" w:tplc="B3D8F516">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1"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5A1C210C"/>
    <w:multiLevelType w:val="multilevel"/>
    <w:tmpl w:val="EB4A04E2"/>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15:restartNumberingAfterBreak="0">
    <w:nsid w:val="5C2950C2"/>
    <w:multiLevelType w:val="hybridMultilevel"/>
    <w:tmpl w:val="EEA61AEA"/>
    <w:lvl w:ilvl="0" w:tplc="1952A740">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7" w15:restartNumberingAfterBreak="0">
    <w:nsid w:val="619A1F7B"/>
    <w:multiLevelType w:val="hybridMultilevel"/>
    <w:tmpl w:val="3F32AE8E"/>
    <w:lvl w:ilvl="0" w:tplc="6778DB00">
      <w:start w:val="1"/>
      <w:numFmt w:val="lowerLetter"/>
      <w:lvlText w:val="%1)"/>
      <w:lvlJc w:val="left"/>
      <w:pPr>
        <w:ind w:left="1062" w:hanging="360"/>
      </w:pPr>
      <w:rPr>
        <w:rFonts w:ascii="Arial" w:hAnsi="Arial" w:hint="default"/>
        <w:color w:val="auto"/>
        <w:sz w:val="18"/>
      </w:rPr>
    </w:lvl>
    <w:lvl w:ilvl="1" w:tplc="04050019">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58" w15:restartNumberingAfterBreak="0">
    <w:nsid w:val="645D09CE"/>
    <w:multiLevelType w:val="hybridMultilevel"/>
    <w:tmpl w:val="8BDE6692"/>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667E4305"/>
    <w:multiLevelType w:val="multilevel"/>
    <w:tmpl w:val="D0CCDB0E"/>
    <w:lvl w:ilvl="0">
      <w:start w:val="1"/>
      <w:numFmt w:val="decimal"/>
      <w:lvlText w:val="%1."/>
      <w:lvlJc w:val="left"/>
      <w:pPr>
        <w:ind w:left="1210" w:firstLine="850"/>
      </w:pPr>
    </w:lvl>
    <w:lvl w:ilvl="1">
      <w:start w:val="1"/>
      <w:numFmt w:val="bullet"/>
      <w:lvlText w:val="o"/>
      <w:lvlJc w:val="left"/>
      <w:pPr>
        <w:ind w:left="1930" w:firstLine="1570"/>
      </w:pPr>
      <w:rPr>
        <w:rFonts w:ascii="Arial" w:eastAsia="Arial" w:hAnsi="Arial" w:cs="Arial"/>
      </w:rPr>
    </w:lvl>
    <w:lvl w:ilvl="2">
      <w:start w:val="1"/>
      <w:numFmt w:val="bullet"/>
      <w:lvlText w:val="▪"/>
      <w:lvlJc w:val="left"/>
      <w:pPr>
        <w:ind w:left="2650" w:firstLine="2290"/>
      </w:pPr>
      <w:rPr>
        <w:rFonts w:ascii="Arial" w:eastAsia="Arial" w:hAnsi="Arial" w:cs="Arial"/>
      </w:rPr>
    </w:lvl>
    <w:lvl w:ilvl="3">
      <w:start w:val="1"/>
      <w:numFmt w:val="bullet"/>
      <w:lvlText w:val="●"/>
      <w:lvlJc w:val="left"/>
      <w:pPr>
        <w:ind w:left="3370" w:firstLine="3010"/>
      </w:pPr>
      <w:rPr>
        <w:rFonts w:ascii="Arial" w:eastAsia="Arial" w:hAnsi="Arial" w:cs="Arial"/>
      </w:rPr>
    </w:lvl>
    <w:lvl w:ilvl="4">
      <w:start w:val="1"/>
      <w:numFmt w:val="bullet"/>
      <w:lvlText w:val="o"/>
      <w:lvlJc w:val="left"/>
      <w:pPr>
        <w:ind w:left="4090" w:firstLine="3730"/>
      </w:pPr>
      <w:rPr>
        <w:rFonts w:ascii="Arial" w:eastAsia="Arial" w:hAnsi="Arial" w:cs="Arial"/>
      </w:rPr>
    </w:lvl>
    <w:lvl w:ilvl="5">
      <w:start w:val="1"/>
      <w:numFmt w:val="bullet"/>
      <w:lvlText w:val="▪"/>
      <w:lvlJc w:val="left"/>
      <w:pPr>
        <w:ind w:left="4810" w:firstLine="4450"/>
      </w:pPr>
      <w:rPr>
        <w:rFonts w:ascii="Arial" w:eastAsia="Arial" w:hAnsi="Arial" w:cs="Arial"/>
      </w:rPr>
    </w:lvl>
    <w:lvl w:ilvl="6">
      <w:start w:val="1"/>
      <w:numFmt w:val="bullet"/>
      <w:lvlText w:val="●"/>
      <w:lvlJc w:val="left"/>
      <w:pPr>
        <w:ind w:left="5530" w:firstLine="5170"/>
      </w:pPr>
      <w:rPr>
        <w:rFonts w:ascii="Arial" w:eastAsia="Arial" w:hAnsi="Arial" w:cs="Arial"/>
      </w:rPr>
    </w:lvl>
    <w:lvl w:ilvl="7">
      <w:start w:val="1"/>
      <w:numFmt w:val="bullet"/>
      <w:lvlText w:val="o"/>
      <w:lvlJc w:val="left"/>
      <w:pPr>
        <w:ind w:left="6250" w:firstLine="5890"/>
      </w:pPr>
      <w:rPr>
        <w:rFonts w:ascii="Arial" w:eastAsia="Arial" w:hAnsi="Arial" w:cs="Arial"/>
      </w:rPr>
    </w:lvl>
    <w:lvl w:ilvl="8">
      <w:start w:val="1"/>
      <w:numFmt w:val="bullet"/>
      <w:lvlText w:val="▪"/>
      <w:lvlJc w:val="left"/>
      <w:pPr>
        <w:ind w:left="6970" w:firstLine="6610"/>
      </w:pPr>
      <w:rPr>
        <w:rFonts w:ascii="Arial" w:eastAsia="Arial" w:hAnsi="Arial" w:cs="Arial"/>
      </w:rPr>
    </w:lvl>
  </w:abstractNum>
  <w:abstractNum w:abstractNumId="60" w15:restartNumberingAfterBreak="0">
    <w:nsid w:val="6E4771FA"/>
    <w:multiLevelType w:val="multilevel"/>
    <w:tmpl w:val="89167478"/>
    <w:lvl w:ilvl="0">
      <w:start w:val="1"/>
      <w:numFmt w:val="decimal"/>
      <w:lvlText w:val="%1."/>
      <w:lvlJc w:val="left"/>
      <w:pPr>
        <w:ind w:left="737" w:firstLine="284"/>
      </w:pPr>
      <w:rPr>
        <w:rFonts w:ascii="Arial" w:eastAsia="Arial" w:hAnsi="Arial" w:cs="Arial"/>
      </w:r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1" w15:restartNumberingAfterBreak="0">
    <w:nsid w:val="711C0A85"/>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725F77DB"/>
    <w:multiLevelType w:val="hybridMultilevel"/>
    <w:tmpl w:val="A6DE34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4" w15:restartNumberingAfterBreak="0">
    <w:nsid w:val="7A142841"/>
    <w:multiLevelType w:val="multilevel"/>
    <w:tmpl w:val="23C0EA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7D631DE6"/>
    <w:multiLevelType w:val="hybridMultilevel"/>
    <w:tmpl w:val="0C7439FE"/>
    <w:lvl w:ilvl="0" w:tplc="2C8C4F2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F924CA2"/>
    <w:multiLevelType w:val="hybridMultilevel"/>
    <w:tmpl w:val="EBF6C3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5"/>
  </w:num>
  <w:num w:numId="2">
    <w:abstractNumId w:val="34"/>
  </w:num>
  <w:num w:numId="3">
    <w:abstractNumId w:val="46"/>
  </w:num>
  <w:num w:numId="4">
    <w:abstractNumId w:val="7"/>
  </w:num>
  <w:num w:numId="5">
    <w:abstractNumId w:val="30"/>
  </w:num>
  <w:num w:numId="6">
    <w:abstractNumId w:val="16"/>
  </w:num>
  <w:num w:numId="7">
    <w:abstractNumId w:val="52"/>
  </w:num>
  <w:num w:numId="8">
    <w:abstractNumId w:val="18"/>
  </w:num>
  <w:num w:numId="9">
    <w:abstractNumId w:val="41"/>
  </w:num>
  <w:num w:numId="10">
    <w:abstractNumId w:val="49"/>
  </w:num>
  <w:num w:numId="11">
    <w:abstractNumId w:val="45"/>
  </w:num>
  <w:num w:numId="12">
    <w:abstractNumId w:val="61"/>
  </w:num>
  <w:num w:numId="13">
    <w:abstractNumId w:val="50"/>
  </w:num>
  <w:num w:numId="14">
    <w:abstractNumId w:val="67"/>
  </w:num>
  <w:num w:numId="15">
    <w:abstractNumId w:val="13"/>
  </w:num>
  <w:num w:numId="16">
    <w:abstractNumId w:val="15"/>
  </w:num>
  <w:num w:numId="17">
    <w:abstractNumId w:val="66"/>
  </w:num>
  <w:num w:numId="18">
    <w:abstractNumId w:val="58"/>
  </w:num>
  <w:num w:numId="19">
    <w:abstractNumId w:val="63"/>
  </w:num>
  <w:num w:numId="20">
    <w:abstractNumId w:val="62"/>
  </w:num>
  <w:num w:numId="21">
    <w:abstractNumId w:val="31"/>
  </w:num>
  <w:num w:numId="22">
    <w:abstractNumId w:val="55"/>
  </w:num>
  <w:num w:numId="23">
    <w:abstractNumId w:val="47"/>
  </w:num>
  <w:num w:numId="24">
    <w:abstractNumId w:val="64"/>
  </w:num>
  <w:num w:numId="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3"/>
  </w:num>
  <w:num w:numId="41">
    <w:abstractNumId w:val="33"/>
  </w:num>
  <w:num w:numId="42">
    <w:abstractNumId w:val="40"/>
  </w:num>
  <w:num w:numId="43">
    <w:abstractNumId w:val="11"/>
  </w:num>
  <w:num w:numId="44">
    <w:abstractNumId w:val="57"/>
  </w:num>
  <w:num w:numId="45">
    <w:abstractNumId w:val="8"/>
  </w:num>
  <w:num w:numId="46">
    <w:abstractNumId w:val="36"/>
  </w:num>
  <w:num w:numId="47">
    <w:abstractNumId w:val="69"/>
  </w:num>
  <w:num w:numId="48">
    <w:abstractNumId w:val="53"/>
  </w:num>
  <w:num w:numId="49">
    <w:abstractNumId w:val="27"/>
  </w:num>
  <w:num w:numId="50">
    <w:abstractNumId w:val="59"/>
  </w:num>
  <w:num w:numId="51">
    <w:abstractNumId w:val="51"/>
  </w:num>
  <w:num w:numId="52">
    <w:abstractNumId w:val="60"/>
  </w:num>
  <w:num w:numId="53">
    <w:abstractNumId w:val="38"/>
  </w:num>
  <w:num w:numId="54">
    <w:abstractNumId w:val="14"/>
  </w:num>
  <w:num w:numId="55">
    <w:abstractNumId w:val="19"/>
  </w:num>
  <w:num w:numId="56">
    <w:abstractNumId w:val="68"/>
  </w:num>
  <w:num w:numId="57">
    <w:abstractNumId w:val="22"/>
  </w:num>
  <w:num w:numId="58">
    <w:abstractNumId w:val="48"/>
  </w:num>
  <w:num w:numId="59">
    <w:abstractNumId w:val="32"/>
  </w:num>
  <w:num w:numId="60">
    <w:abstractNumId w:val="44"/>
  </w:num>
  <w:num w:numId="61">
    <w:abstractNumId w:val="25"/>
  </w:num>
  <w:num w:numId="62">
    <w:abstractNumId w:val="39"/>
  </w:num>
  <w:num w:numId="63">
    <w:abstractNumId w:val="17"/>
  </w:num>
  <w:num w:numId="64">
    <w:abstractNumId w:val="54"/>
  </w:num>
  <w:num w:numId="65">
    <w:abstractNumId w:val="10"/>
  </w:num>
  <w:num w:numId="66">
    <w:abstractNumId w:val="20"/>
  </w:num>
  <w:num w:numId="67">
    <w:abstractNumId w:val="43"/>
  </w:num>
  <w:num w:numId="68">
    <w:abstractNumId w:val="29"/>
  </w:num>
  <w:num w:numId="69">
    <w:abstractNumId w:val="0"/>
    <w:lvlOverride w:ilvl="0">
      <w:startOverride w:val="1"/>
    </w:lvlOverride>
  </w:num>
  <w:num w:numId="70">
    <w:abstractNumId w:val="5"/>
    <w:lvlOverride w:ilvl="0">
      <w:startOverride w:val="1"/>
    </w:lvlOverride>
  </w:num>
  <w:num w:numId="71">
    <w:abstractNumId w:val="4"/>
    <w:lvlOverride w:ilvl="0">
      <w:startOverride w:val="1"/>
    </w:lvlOverride>
  </w:num>
  <w:num w:numId="72">
    <w:abstractNumId w:val="1"/>
    <w:lvlOverride w:ilvl="0">
      <w:startOverride w:val="1"/>
    </w:lvlOverride>
  </w:num>
  <w:num w:numId="73">
    <w:abstractNumId w:val="28"/>
  </w:num>
  <w:num w:numId="74">
    <w:abstractNumId w:val="42"/>
  </w:num>
  <w:num w:numId="75">
    <w:abstractNumId w:val="2"/>
    <w:lvlOverride w:ilvl="0">
      <w:startOverride w:val="1"/>
    </w:lvlOverride>
  </w:num>
  <w:num w:numId="76">
    <w:abstractNumId w:val="37"/>
  </w:num>
  <w:num w:numId="77">
    <w:abstractNumId w:val="9"/>
  </w:num>
  <w:num w:numId="78">
    <w:abstractNumId w:val="56"/>
  </w:num>
  <w:num w:numId="79">
    <w:abstractNumId w:val="26"/>
  </w:num>
  <w:num w:numId="80">
    <w:abstractNumId w:val="12"/>
  </w:num>
  <w:num w:numId="81">
    <w:abstractNumId w:val="6"/>
    <w:lvlOverride w:ilvl="0">
      <w:startOverride w:val="1"/>
    </w:lvlOverride>
  </w:num>
  <w:num w:numId="82">
    <w:abstractNumId w:val="24"/>
  </w:num>
  <w:num w:numId="83">
    <w:abstractNumId w:val="35"/>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rázek František DiS.">
    <w15:presenceInfo w15:providerId="AD" w15:userId="S-1-5-21-1645522239-507921405-682003330-89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2F99"/>
    <w:rsid w:val="00003828"/>
    <w:rsid w:val="00005204"/>
    <w:rsid w:val="0000760C"/>
    <w:rsid w:val="00012DED"/>
    <w:rsid w:val="0001389D"/>
    <w:rsid w:val="00013D82"/>
    <w:rsid w:val="00015AD1"/>
    <w:rsid w:val="000163D1"/>
    <w:rsid w:val="00017352"/>
    <w:rsid w:val="00017ABC"/>
    <w:rsid w:val="00017B3F"/>
    <w:rsid w:val="00017DB6"/>
    <w:rsid w:val="00020EA2"/>
    <w:rsid w:val="00021800"/>
    <w:rsid w:val="00021F53"/>
    <w:rsid w:val="0002365D"/>
    <w:rsid w:val="0002388E"/>
    <w:rsid w:val="000240F5"/>
    <w:rsid w:val="00024156"/>
    <w:rsid w:val="0002416D"/>
    <w:rsid w:val="00025106"/>
    <w:rsid w:val="00027ABF"/>
    <w:rsid w:val="00027F26"/>
    <w:rsid w:val="0003008D"/>
    <w:rsid w:val="00033AAE"/>
    <w:rsid w:val="00036002"/>
    <w:rsid w:val="00037489"/>
    <w:rsid w:val="00040538"/>
    <w:rsid w:val="0004076F"/>
    <w:rsid w:val="00040881"/>
    <w:rsid w:val="00041018"/>
    <w:rsid w:val="00041B97"/>
    <w:rsid w:val="00041DB6"/>
    <w:rsid w:val="00041E2D"/>
    <w:rsid w:val="00042127"/>
    <w:rsid w:val="00045310"/>
    <w:rsid w:val="0004550B"/>
    <w:rsid w:val="00046DB2"/>
    <w:rsid w:val="00051035"/>
    <w:rsid w:val="00051421"/>
    <w:rsid w:val="00051F47"/>
    <w:rsid w:val="00052F7F"/>
    <w:rsid w:val="00056AB0"/>
    <w:rsid w:val="00060154"/>
    <w:rsid w:val="000606E3"/>
    <w:rsid w:val="00060963"/>
    <w:rsid w:val="000610E8"/>
    <w:rsid w:val="000626E7"/>
    <w:rsid w:val="0006292D"/>
    <w:rsid w:val="00062CC2"/>
    <w:rsid w:val="0006320D"/>
    <w:rsid w:val="0006380A"/>
    <w:rsid w:val="00064D43"/>
    <w:rsid w:val="000655D1"/>
    <w:rsid w:val="0007236A"/>
    <w:rsid w:val="00072D48"/>
    <w:rsid w:val="000737D8"/>
    <w:rsid w:val="00074F09"/>
    <w:rsid w:val="0007792C"/>
    <w:rsid w:val="00077DD1"/>
    <w:rsid w:val="00080BCB"/>
    <w:rsid w:val="00082FE0"/>
    <w:rsid w:val="00082FF9"/>
    <w:rsid w:val="00083B23"/>
    <w:rsid w:val="00083EA4"/>
    <w:rsid w:val="00084CA0"/>
    <w:rsid w:val="0009422B"/>
    <w:rsid w:val="0009464E"/>
    <w:rsid w:val="00095946"/>
    <w:rsid w:val="00095DED"/>
    <w:rsid w:val="000A3BCC"/>
    <w:rsid w:val="000A4284"/>
    <w:rsid w:val="000A48D5"/>
    <w:rsid w:val="000A5DCC"/>
    <w:rsid w:val="000B0FF7"/>
    <w:rsid w:val="000B5B8D"/>
    <w:rsid w:val="000B6313"/>
    <w:rsid w:val="000B7FC7"/>
    <w:rsid w:val="000C0739"/>
    <w:rsid w:val="000C1C30"/>
    <w:rsid w:val="000C221F"/>
    <w:rsid w:val="000C2D9F"/>
    <w:rsid w:val="000C3EFA"/>
    <w:rsid w:val="000C4AF3"/>
    <w:rsid w:val="000C561E"/>
    <w:rsid w:val="000C59A4"/>
    <w:rsid w:val="000C7CA2"/>
    <w:rsid w:val="000D06C0"/>
    <w:rsid w:val="000D0DC9"/>
    <w:rsid w:val="000D0F39"/>
    <w:rsid w:val="000D19BA"/>
    <w:rsid w:val="000D2281"/>
    <w:rsid w:val="000D442A"/>
    <w:rsid w:val="000D4ED8"/>
    <w:rsid w:val="000D51A1"/>
    <w:rsid w:val="000D7B38"/>
    <w:rsid w:val="000E0AB9"/>
    <w:rsid w:val="000E1047"/>
    <w:rsid w:val="000E1243"/>
    <w:rsid w:val="000E16F4"/>
    <w:rsid w:val="000E1928"/>
    <w:rsid w:val="000E2F0F"/>
    <w:rsid w:val="000E3928"/>
    <w:rsid w:val="000E3D04"/>
    <w:rsid w:val="000E4EBA"/>
    <w:rsid w:val="000F19E1"/>
    <w:rsid w:val="000F3D88"/>
    <w:rsid w:val="000F718C"/>
    <w:rsid w:val="000F74B1"/>
    <w:rsid w:val="00101F0C"/>
    <w:rsid w:val="00101F16"/>
    <w:rsid w:val="00102621"/>
    <w:rsid w:val="00102D15"/>
    <w:rsid w:val="00102DA3"/>
    <w:rsid w:val="00103E8E"/>
    <w:rsid w:val="00103FCC"/>
    <w:rsid w:val="001058A2"/>
    <w:rsid w:val="001075F0"/>
    <w:rsid w:val="00107952"/>
    <w:rsid w:val="00111439"/>
    <w:rsid w:val="00112A58"/>
    <w:rsid w:val="00112EF8"/>
    <w:rsid w:val="001139F6"/>
    <w:rsid w:val="00114CDE"/>
    <w:rsid w:val="00115118"/>
    <w:rsid w:val="00115951"/>
    <w:rsid w:val="00115CED"/>
    <w:rsid w:val="001160C5"/>
    <w:rsid w:val="001161E0"/>
    <w:rsid w:val="00117106"/>
    <w:rsid w:val="001172CF"/>
    <w:rsid w:val="0011748A"/>
    <w:rsid w:val="00120A58"/>
    <w:rsid w:val="00121657"/>
    <w:rsid w:val="00124CA6"/>
    <w:rsid w:val="0012659A"/>
    <w:rsid w:val="00126EAF"/>
    <w:rsid w:val="0012746D"/>
    <w:rsid w:val="00131860"/>
    <w:rsid w:val="001338A4"/>
    <w:rsid w:val="001338C7"/>
    <w:rsid w:val="001362A2"/>
    <w:rsid w:val="001376A9"/>
    <w:rsid w:val="00142F94"/>
    <w:rsid w:val="0014326D"/>
    <w:rsid w:val="0014428F"/>
    <w:rsid w:val="001442D7"/>
    <w:rsid w:val="001442FB"/>
    <w:rsid w:val="00145130"/>
    <w:rsid w:val="00147C3E"/>
    <w:rsid w:val="00150389"/>
    <w:rsid w:val="001532B5"/>
    <w:rsid w:val="001536A8"/>
    <w:rsid w:val="00154F3F"/>
    <w:rsid w:val="001558F7"/>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96DB8"/>
    <w:rsid w:val="001A1628"/>
    <w:rsid w:val="001A1B33"/>
    <w:rsid w:val="001A220F"/>
    <w:rsid w:val="001A519E"/>
    <w:rsid w:val="001A559E"/>
    <w:rsid w:val="001A5D0E"/>
    <w:rsid w:val="001A7380"/>
    <w:rsid w:val="001A7DD6"/>
    <w:rsid w:val="001B0E4B"/>
    <w:rsid w:val="001B2839"/>
    <w:rsid w:val="001B2EBA"/>
    <w:rsid w:val="001B3EDC"/>
    <w:rsid w:val="001B4DD4"/>
    <w:rsid w:val="001B6573"/>
    <w:rsid w:val="001C1722"/>
    <w:rsid w:val="001C3ED2"/>
    <w:rsid w:val="001C4CDA"/>
    <w:rsid w:val="001C5BDF"/>
    <w:rsid w:val="001C6B38"/>
    <w:rsid w:val="001C785A"/>
    <w:rsid w:val="001C7BFA"/>
    <w:rsid w:val="001D07CC"/>
    <w:rsid w:val="001D32DF"/>
    <w:rsid w:val="001D457E"/>
    <w:rsid w:val="001D75B6"/>
    <w:rsid w:val="001D7B46"/>
    <w:rsid w:val="001E0A46"/>
    <w:rsid w:val="001E1AFC"/>
    <w:rsid w:val="001E29C8"/>
    <w:rsid w:val="001E2A2F"/>
    <w:rsid w:val="001E4360"/>
    <w:rsid w:val="001E60D3"/>
    <w:rsid w:val="001E6762"/>
    <w:rsid w:val="001F0B5C"/>
    <w:rsid w:val="001F40BA"/>
    <w:rsid w:val="001F4BC9"/>
    <w:rsid w:val="001F5144"/>
    <w:rsid w:val="001F5167"/>
    <w:rsid w:val="001F5BDE"/>
    <w:rsid w:val="001F63B9"/>
    <w:rsid w:val="001F6FD6"/>
    <w:rsid w:val="001F7954"/>
    <w:rsid w:val="00202B61"/>
    <w:rsid w:val="00204799"/>
    <w:rsid w:val="002047D1"/>
    <w:rsid w:val="00211E31"/>
    <w:rsid w:val="0021331B"/>
    <w:rsid w:val="00213723"/>
    <w:rsid w:val="00213C99"/>
    <w:rsid w:val="00214629"/>
    <w:rsid w:val="00214687"/>
    <w:rsid w:val="002149A0"/>
    <w:rsid w:val="00215789"/>
    <w:rsid w:val="00220ACC"/>
    <w:rsid w:val="0022164C"/>
    <w:rsid w:val="00225E91"/>
    <w:rsid w:val="00226373"/>
    <w:rsid w:val="00226F88"/>
    <w:rsid w:val="002303FE"/>
    <w:rsid w:val="00232198"/>
    <w:rsid w:val="00232CFB"/>
    <w:rsid w:val="00232F97"/>
    <w:rsid w:val="002347CB"/>
    <w:rsid w:val="00234D71"/>
    <w:rsid w:val="00235BCC"/>
    <w:rsid w:val="00237E91"/>
    <w:rsid w:val="002406E1"/>
    <w:rsid w:val="00240F1E"/>
    <w:rsid w:val="00241145"/>
    <w:rsid w:val="002412A3"/>
    <w:rsid w:val="00244202"/>
    <w:rsid w:val="00251397"/>
    <w:rsid w:val="002515D1"/>
    <w:rsid w:val="002558EC"/>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0E9"/>
    <w:rsid w:val="002815DA"/>
    <w:rsid w:val="002820C0"/>
    <w:rsid w:val="002827F9"/>
    <w:rsid w:val="00286CA4"/>
    <w:rsid w:val="00287BB9"/>
    <w:rsid w:val="002937B3"/>
    <w:rsid w:val="00296465"/>
    <w:rsid w:val="002A0381"/>
    <w:rsid w:val="002A198D"/>
    <w:rsid w:val="002A6544"/>
    <w:rsid w:val="002A7E5E"/>
    <w:rsid w:val="002B0928"/>
    <w:rsid w:val="002B152D"/>
    <w:rsid w:val="002B1550"/>
    <w:rsid w:val="002B34EB"/>
    <w:rsid w:val="002B4589"/>
    <w:rsid w:val="002B4B13"/>
    <w:rsid w:val="002B57B7"/>
    <w:rsid w:val="002B5A99"/>
    <w:rsid w:val="002B6B92"/>
    <w:rsid w:val="002C3282"/>
    <w:rsid w:val="002C349D"/>
    <w:rsid w:val="002C437A"/>
    <w:rsid w:val="002C4575"/>
    <w:rsid w:val="002C55BC"/>
    <w:rsid w:val="002C59D9"/>
    <w:rsid w:val="002C5A37"/>
    <w:rsid w:val="002C69AF"/>
    <w:rsid w:val="002C712C"/>
    <w:rsid w:val="002C73BC"/>
    <w:rsid w:val="002D66B6"/>
    <w:rsid w:val="002D66C0"/>
    <w:rsid w:val="002E0983"/>
    <w:rsid w:val="002E26C2"/>
    <w:rsid w:val="002E2AD9"/>
    <w:rsid w:val="002E69AC"/>
    <w:rsid w:val="002F0099"/>
    <w:rsid w:val="002F03A1"/>
    <w:rsid w:val="002F286B"/>
    <w:rsid w:val="002F2D0F"/>
    <w:rsid w:val="002F390D"/>
    <w:rsid w:val="002F519B"/>
    <w:rsid w:val="002F53F7"/>
    <w:rsid w:val="002F5602"/>
    <w:rsid w:val="002F5726"/>
    <w:rsid w:val="002F5C97"/>
    <w:rsid w:val="002F6D9C"/>
    <w:rsid w:val="00304255"/>
    <w:rsid w:val="003064DC"/>
    <w:rsid w:val="00312CD5"/>
    <w:rsid w:val="00314A36"/>
    <w:rsid w:val="0031517C"/>
    <w:rsid w:val="003158FF"/>
    <w:rsid w:val="00316389"/>
    <w:rsid w:val="00317B3B"/>
    <w:rsid w:val="0032033F"/>
    <w:rsid w:val="0032073E"/>
    <w:rsid w:val="003212A9"/>
    <w:rsid w:val="00321462"/>
    <w:rsid w:val="00322311"/>
    <w:rsid w:val="0032309E"/>
    <w:rsid w:val="003233E0"/>
    <w:rsid w:val="0032381F"/>
    <w:rsid w:val="003239FB"/>
    <w:rsid w:val="0032562B"/>
    <w:rsid w:val="00327AA8"/>
    <w:rsid w:val="00330F35"/>
    <w:rsid w:val="00331519"/>
    <w:rsid w:val="00332833"/>
    <w:rsid w:val="00336804"/>
    <w:rsid w:val="00340397"/>
    <w:rsid w:val="00340829"/>
    <w:rsid w:val="003428E3"/>
    <w:rsid w:val="00343616"/>
    <w:rsid w:val="003439D7"/>
    <w:rsid w:val="00344338"/>
    <w:rsid w:val="00344DF4"/>
    <w:rsid w:val="00346339"/>
    <w:rsid w:val="00347C1E"/>
    <w:rsid w:val="00350197"/>
    <w:rsid w:val="003511B7"/>
    <w:rsid w:val="003515FE"/>
    <w:rsid w:val="0035310F"/>
    <w:rsid w:val="00353C58"/>
    <w:rsid w:val="0035419D"/>
    <w:rsid w:val="00354384"/>
    <w:rsid w:val="00354A21"/>
    <w:rsid w:val="00357C09"/>
    <w:rsid w:val="00361AB7"/>
    <w:rsid w:val="00362D1D"/>
    <w:rsid w:val="00362F3B"/>
    <w:rsid w:val="00363AEB"/>
    <w:rsid w:val="00364400"/>
    <w:rsid w:val="0036557C"/>
    <w:rsid w:val="003673F4"/>
    <w:rsid w:val="00367B10"/>
    <w:rsid w:val="003707FB"/>
    <w:rsid w:val="0037273B"/>
    <w:rsid w:val="003731F0"/>
    <w:rsid w:val="003753C6"/>
    <w:rsid w:val="00375BE2"/>
    <w:rsid w:val="003777C2"/>
    <w:rsid w:val="003814EF"/>
    <w:rsid w:val="003823FF"/>
    <w:rsid w:val="003826CC"/>
    <w:rsid w:val="003832D4"/>
    <w:rsid w:val="00383889"/>
    <w:rsid w:val="00383EC5"/>
    <w:rsid w:val="0038464F"/>
    <w:rsid w:val="0038487F"/>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2E83"/>
    <w:rsid w:val="003B346E"/>
    <w:rsid w:val="003B3B83"/>
    <w:rsid w:val="003B413F"/>
    <w:rsid w:val="003B43EE"/>
    <w:rsid w:val="003B448B"/>
    <w:rsid w:val="003B4D06"/>
    <w:rsid w:val="003B72D7"/>
    <w:rsid w:val="003B7411"/>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483D"/>
    <w:rsid w:val="004029E8"/>
    <w:rsid w:val="00405FC1"/>
    <w:rsid w:val="0040758F"/>
    <w:rsid w:val="004113C5"/>
    <w:rsid w:val="0041298D"/>
    <w:rsid w:val="00413711"/>
    <w:rsid w:val="00415FB4"/>
    <w:rsid w:val="004171DC"/>
    <w:rsid w:val="0042047B"/>
    <w:rsid w:val="004211EB"/>
    <w:rsid w:val="0042168C"/>
    <w:rsid w:val="004229C2"/>
    <w:rsid w:val="0042418D"/>
    <w:rsid w:val="00426185"/>
    <w:rsid w:val="0042639B"/>
    <w:rsid w:val="00426BB5"/>
    <w:rsid w:val="004303DD"/>
    <w:rsid w:val="0043059E"/>
    <w:rsid w:val="00430833"/>
    <w:rsid w:val="00430FB4"/>
    <w:rsid w:val="004364A9"/>
    <w:rsid w:val="00440AB3"/>
    <w:rsid w:val="0044179B"/>
    <w:rsid w:val="004438C2"/>
    <w:rsid w:val="00445F8A"/>
    <w:rsid w:val="00446455"/>
    <w:rsid w:val="0044649E"/>
    <w:rsid w:val="00450695"/>
    <w:rsid w:val="00451938"/>
    <w:rsid w:val="00451F7E"/>
    <w:rsid w:val="004520F0"/>
    <w:rsid w:val="004533DF"/>
    <w:rsid w:val="00454C91"/>
    <w:rsid w:val="0046031F"/>
    <w:rsid w:val="0046364B"/>
    <w:rsid w:val="00465DBE"/>
    <w:rsid w:val="00467100"/>
    <w:rsid w:val="004673AC"/>
    <w:rsid w:val="0047009A"/>
    <w:rsid w:val="00471993"/>
    <w:rsid w:val="00473F2C"/>
    <w:rsid w:val="004740B7"/>
    <w:rsid w:val="00474C57"/>
    <w:rsid w:val="00476F04"/>
    <w:rsid w:val="00477B0C"/>
    <w:rsid w:val="00481EB3"/>
    <w:rsid w:val="00482D54"/>
    <w:rsid w:val="00483647"/>
    <w:rsid w:val="00485788"/>
    <w:rsid w:val="00485E8C"/>
    <w:rsid w:val="004876E5"/>
    <w:rsid w:val="00487E8E"/>
    <w:rsid w:val="0049108D"/>
    <w:rsid w:val="00492AF8"/>
    <w:rsid w:val="00494120"/>
    <w:rsid w:val="00497E8D"/>
    <w:rsid w:val="004A12A2"/>
    <w:rsid w:val="004A1B2E"/>
    <w:rsid w:val="004A21BE"/>
    <w:rsid w:val="004A2CAB"/>
    <w:rsid w:val="004A30D4"/>
    <w:rsid w:val="004A3FA2"/>
    <w:rsid w:val="004A6360"/>
    <w:rsid w:val="004A650D"/>
    <w:rsid w:val="004A776D"/>
    <w:rsid w:val="004A793D"/>
    <w:rsid w:val="004B2663"/>
    <w:rsid w:val="004B2CFA"/>
    <w:rsid w:val="004B468E"/>
    <w:rsid w:val="004B4CC8"/>
    <w:rsid w:val="004B5814"/>
    <w:rsid w:val="004B5DA1"/>
    <w:rsid w:val="004B5FC7"/>
    <w:rsid w:val="004B66B9"/>
    <w:rsid w:val="004B710F"/>
    <w:rsid w:val="004C2230"/>
    <w:rsid w:val="004C29B2"/>
    <w:rsid w:val="004C3BC9"/>
    <w:rsid w:val="004C499A"/>
    <w:rsid w:val="004C4BDE"/>
    <w:rsid w:val="004C5E34"/>
    <w:rsid w:val="004D00EF"/>
    <w:rsid w:val="004D133E"/>
    <w:rsid w:val="004D19E4"/>
    <w:rsid w:val="004D1C31"/>
    <w:rsid w:val="004D2A7B"/>
    <w:rsid w:val="004D3D3A"/>
    <w:rsid w:val="004D6817"/>
    <w:rsid w:val="004D7064"/>
    <w:rsid w:val="004E20CE"/>
    <w:rsid w:val="004E3C40"/>
    <w:rsid w:val="004E3D3C"/>
    <w:rsid w:val="004E402C"/>
    <w:rsid w:val="004E593C"/>
    <w:rsid w:val="004E7168"/>
    <w:rsid w:val="004E7A01"/>
    <w:rsid w:val="004E7DCB"/>
    <w:rsid w:val="004F2D9B"/>
    <w:rsid w:val="004F346B"/>
    <w:rsid w:val="004F523F"/>
    <w:rsid w:val="004F53B5"/>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21D47"/>
    <w:rsid w:val="0052268D"/>
    <w:rsid w:val="00522F80"/>
    <w:rsid w:val="00523177"/>
    <w:rsid w:val="00526029"/>
    <w:rsid w:val="00527531"/>
    <w:rsid w:val="00527A28"/>
    <w:rsid w:val="005304E9"/>
    <w:rsid w:val="00532652"/>
    <w:rsid w:val="00534B36"/>
    <w:rsid w:val="00536BF9"/>
    <w:rsid w:val="0053788C"/>
    <w:rsid w:val="00540AA0"/>
    <w:rsid w:val="00542748"/>
    <w:rsid w:val="005454E7"/>
    <w:rsid w:val="00545E4D"/>
    <w:rsid w:val="00546082"/>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3147"/>
    <w:rsid w:val="00574A84"/>
    <w:rsid w:val="005765A7"/>
    <w:rsid w:val="005809F4"/>
    <w:rsid w:val="0058161E"/>
    <w:rsid w:val="00583349"/>
    <w:rsid w:val="0059055E"/>
    <w:rsid w:val="00590DC1"/>
    <w:rsid w:val="005944FF"/>
    <w:rsid w:val="00594E6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C31"/>
    <w:rsid w:val="005B3F0E"/>
    <w:rsid w:val="005B5AA9"/>
    <w:rsid w:val="005C19C4"/>
    <w:rsid w:val="005C1F40"/>
    <w:rsid w:val="005C1F42"/>
    <w:rsid w:val="005C3863"/>
    <w:rsid w:val="005C3ED5"/>
    <w:rsid w:val="005C3F28"/>
    <w:rsid w:val="005C3FF4"/>
    <w:rsid w:val="005C4249"/>
    <w:rsid w:val="005C51E3"/>
    <w:rsid w:val="005C58AF"/>
    <w:rsid w:val="005C7C2B"/>
    <w:rsid w:val="005D0207"/>
    <w:rsid w:val="005D205E"/>
    <w:rsid w:val="005D2CD1"/>
    <w:rsid w:val="005D47D9"/>
    <w:rsid w:val="005D56E2"/>
    <w:rsid w:val="005D5B64"/>
    <w:rsid w:val="005D6F05"/>
    <w:rsid w:val="005D6FA2"/>
    <w:rsid w:val="005D71CF"/>
    <w:rsid w:val="005D76DF"/>
    <w:rsid w:val="005D7A18"/>
    <w:rsid w:val="005D7BAC"/>
    <w:rsid w:val="005E05E0"/>
    <w:rsid w:val="005E0AC1"/>
    <w:rsid w:val="005E1DF5"/>
    <w:rsid w:val="005E2A32"/>
    <w:rsid w:val="005E320E"/>
    <w:rsid w:val="005E4D65"/>
    <w:rsid w:val="005E5280"/>
    <w:rsid w:val="005E6086"/>
    <w:rsid w:val="005E672E"/>
    <w:rsid w:val="005F16F0"/>
    <w:rsid w:val="005F2B72"/>
    <w:rsid w:val="005F5861"/>
    <w:rsid w:val="005F5FDC"/>
    <w:rsid w:val="005F62D7"/>
    <w:rsid w:val="005F7A93"/>
    <w:rsid w:val="005F7C89"/>
    <w:rsid w:val="00600A94"/>
    <w:rsid w:val="0060295E"/>
    <w:rsid w:val="0060330A"/>
    <w:rsid w:val="00603734"/>
    <w:rsid w:val="006054E3"/>
    <w:rsid w:val="006055D5"/>
    <w:rsid w:val="0060732B"/>
    <w:rsid w:val="00612837"/>
    <w:rsid w:val="00612F82"/>
    <w:rsid w:val="00613AD0"/>
    <w:rsid w:val="0062143F"/>
    <w:rsid w:val="006224C7"/>
    <w:rsid w:val="00623CE8"/>
    <w:rsid w:val="00630CA7"/>
    <w:rsid w:val="006310B8"/>
    <w:rsid w:val="00632218"/>
    <w:rsid w:val="00632EAC"/>
    <w:rsid w:val="00634B26"/>
    <w:rsid w:val="0063675A"/>
    <w:rsid w:val="00636A37"/>
    <w:rsid w:val="00637CE9"/>
    <w:rsid w:val="00640589"/>
    <w:rsid w:val="006405A5"/>
    <w:rsid w:val="00641021"/>
    <w:rsid w:val="006436F2"/>
    <w:rsid w:val="00645FB4"/>
    <w:rsid w:val="00651435"/>
    <w:rsid w:val="00654EA4"/>
    <w:rsid w:val="00655B4F"/>
    <w:rsid w:val="00655BFA"/>
    <w:rsid w:val="00657DAA"/>
    <w:rsid w:val="0066008D"/>
    <w:rsid w:val="006612B6"/>
    <w:rsid w:val="0066204C"/>
    <w:rsid w:val="0066283A"/>
    <w:rsid w:val="00663650"/>
    <w:rsid w:val="0066754E"/>
    <w:rsid w:val="00667993"/>
    <w:rsid w:val="00667A33"/>
    <w:rsid w:val="00670111"/>
    <w:rsid w:val="006707D2"/>
    <w:rsid w:val="0067137E"/>
    <w:rsid w:val="00672925"/>
    <w:rsid w:val="006730A7"/>
    <w:rsid w:val="00674ACF"/>
    <w:rsid w:val="00675F37"/>
    <w:rsid w:val="00676F75"/>
    <w:rsid w:val="00677C75"/>
    <w:rsid w:val="006846F5"/>
    <w:rsid w:val="00686DB2"/>
    <w:rsid w:val="00687B8F"/>
    <w:rsid w:val="00687BC4"/>
    <w:rsid w:val="00690877"/>
    <w:rsid w:val="0069222E"/>
    <w:rsid w:val="00692A6C"/>
    <w:rsid w:val="0069504D"/>
    <w:rsid w:val="006967A7"/>
    <w:rsid w:val="00697390"/>
    <w:rsid w:val="006A0B64"/>
    <w:rsid w:val="006A2434"/>
    <w:rsid w:val="006A34BE"/>
    <w:rsid w:val="006A517A"/>
    <w:rsid w:val="006A68E6"/>
    <w:rsid w:val="006B0412"/>
    <w:rsid w:val="006B132F"/>
    <w:rsid w:val="006B146B"/>
    <w:rsid w:val="006B1583"/>
    <w:rsid w:val="006B1FEA"/>
    <w:rsid w:val="006B2030"/>
    <w:rsid w:val="006B4F63"/>
    <w:rsid w:val="006B6511"/>
    <w:rsid w:val="006B651F"/>
    <w:rsid w:val="006B7202"/>
    <w:rsid w:val="006C01CA"/>
    <w:rsid w:val="006C1BEA"/>
    <w:rsid w:val="006C1C32"/>
    <w:rsid w:val="006C443E"/>
    <w:rsid w:val="006C58C9"/>
    <w:rsid w:val="006D3A31"/>
    <w:rsid w:val="006D6677"/>
    <w:rsid w:val="006D6770"/>
    <w:rsid w:val="006D6A69"/>
    <w:rsid w:val="006D6AD1"/>
    <w:rsid w:val="006D7039"/>
    <w:rsid w:val="006E07C8"/>
    <w:rsid w:val="006E0A02"/>
    <w:rsid w:val="006E3905"/>
    <w:rsid w:val="006E4A49"/>
    <w:rsid w:val="006E6174"/>
    <w:rsid w:val="006F083B"/>
    <w:rsid w:val="006F262B"/>
    <w:rsid w:val="006F4D50"/>
    <w:rsid w:val="006F58C2"/>
    <w:rsid w:val="006F655A"/>
    <w:rsid w:val="006F736B"/>
    <w:rsid w:val="006F73FD"/>
    <w:rsid w:val="006F7538"/>
    <w:rsid w:val="006F7E3E"/>
    <w:rsid w:val="00703C94"/>
    <w:rsid w:val="00705269"/>
    <w:rsid w:val="007062F5"/>
    <w:rsid w:val="00706D11"/>
    <w:rsid w:val="00710617"/>
    <w:rsid w:val="00711735"/>
    <w:rsid w:val="007121BF"/>
    <w:rsid w:val="0071264E"/>
    <w:rsid w:val="007149F2"/>
    <w:rsid w:val="00716E11"/>
    <w:rsid w:val="0071762D"/>
    <w:rsid w:val="00717FA0"/>
    <w:rsid w:val="007209B0"/>
    <w:rsid w:val="00724E00"/>
    <w:rsid w:val="00725028"/>
    <w:rsid w:val="00727E32"/>
    <w:rsid w:val="00730D84"/>
    <w:rsid w:val="00730E79"/>
    <w:rsid w:val="0073118C"/>
    <w:rsid w:val="00731EB4"/>
    <w:rsid w:val="0073423A"/>
    <w:rsid w:val="007344C9"/>
    <w:rsid w:val="007368B8"/>
    <w:rsid w:val="00736C05"/>
    <w:rsid w:val="00736CB6"/>
    <w:rsid w:val="00740F4C"/>
    <w:rsid w:val="007412B7"/>
    <w:rsid w:val="00741539"/>
    <w:rsid w:val="007415F0"/>
    <w:rsid w:val="00742F91"/>
    <w:rsid w:val="007443DD"/>
    <w:rsid w:val="007455D1"/>
    <w:rsid w:val="00746E75"/>
    <w:rsid w:val="00747284"/>
    <w:rsid w:val="00754E4B"/>
    <w:rsid w:val="007556BA"/>
    <w:rsid w:val="007556C2"/>
    <w:rsid w:val="00757D05"/>
    <w:rsid w:val="007608CB"/>
    <w:rsid w:val="00762D09"/>
    <w:rsid w:val="00764507"/>
    <w:rsid w:val="00764BD2"/>
    <w:rsid w:val="00767028"/>
    <w:rsid w:val="007673FD"/>
    <w:rsid w:val="0077015A"/>
    <w:rsid w:val="00770249"/>
    <w:rsid w:val="007728B3"/>
    <w:rsid w:val="00772A6A"/>
    <w:rsid w:val="00777BEE"/>
    <w:rsid w:val="0078079D"/>
    <w:rsid w:val="007821A2"/>
    <w:rsid w:val="00782C36"/>
    <w:rsid w:val="00783E60"/>
    <w:rsid w:val="00783FE8"/>
    <w:rsid w:val="00785275"/>
    <w:rsid w:val="00785452"/>
    <w:rsid w:val="00785C9F"/>
    <w:rsid w:val="00786634"/>
    <w:rsid w:val="00787090"/>
    <w:rsid w:val="007874A6"/>
    <w:rsid w:val="0079003E"/>
    <w:rsid w:val="00794D8C"/>
    <w:rsid w:val="007960CE"/>
    <w:rsid w:val="007968F1"/>
    <w:rsid w:val="00797F4C"/>
    <w:rsid w:val="007A0976"/>
    <w:rsid w:val="007A1A6C"/>
    <w:rsid w:val="007A1C2E"/>
    <w:rsid w:val="007A1CC4"/>
    <w:rsid w:val="007A4C82"/>
    <w:rsid w:val="007A6A5D"/>
    <w:rsid w:val="007A7CD0"/>
    <w:rsid w:val="007B10FD"/>
    <w:rsid w:val="007B1281"/>
    <w:rsid w:val="007B217D"/>
    <w:rsid w:val="007B2CC6"/>
    <w:rsid w:val="007B3D7C"/>
    <w:rsid w:val="007B6875"/>
    <w:rsid w:val="007B72C0"/>
    <w:rsid w:val="007C095D"/>
    <w:rsid w:val="007C0B2E"/>
    <w:rsid w:val="007C1AB0"/>
    <w:rsid w:val="007C2AB8"/>
    <w:rsid w:val="007C4F2F"/>
    <w:rsid w:val="007C52D1"/>
    <w:rsid w:val="007C5C13"/>
    <w:rsid w:val="007C7100"/>
    <w:rsid w:val="007C7DFD"/>
    <w:rsid w:val="007D3022"/>
    <w:rsid w:val="007D4912"/>
    <w:rsid w:val="007D6251"/>
    <w:rsid w:val="007D7147"/>
    <w:rsid w:val="007D7324"/>
    <w:rsid w:val="007D7A6E"/>
    <w:rsid w:val="007E164B"/>
    <w:rsid w:val="007E4D5A"/>
    <w:rsid w:val="007E5149"/>
    <w:rsid w:val="007E5BA9"/>
    <w:rsid w:val="007E6BBA"/>
    <w:rsid w:val="007E6D6D"/>
    <w:rsid w:val="007E79C1"/>
    <w:rsid w:val="007F0D83"/>
    <w:rsid w:val="007F145D"/>
    <w:rsid w:val="007F2F8D"/>
    <w:rsid w:val="007F3048"/>
    <w:rsid w:val="007F3B85"/>
    <w:rsid w:val="007F3C35"/>
    <w:rsid w:val="007F4763"/>
    <w:rsid w:val="007F48D2"/>
    <w:rsid w:val="007F5A87"/>
    <w:rsid w:val="007F6C74"/>
    <w:rsid w:val="007F7A46"/>
    <w:rsid w:val="0080005B"/>
    <w:rsid w:val="00800F3B"/>
    <w:rsid w:val="0080104B"/>
    <w:rsid w:val="008029DE"/>
    <w:rsid w:val="00804E38"/>
    <w:rsid w:val="0080710F"/>
    <w:rsid w:val="008134A3"/>
    <w:rsid w:val="00814A40"/>
    <w:rsid w:val="0081536B"/>
    <w:rsid w:val="00815EF3"/>
    <w:rsid w:val="008168D1"/>
    <w:rsid w:val="00816C69"/>
    <w:rsid w:val="00816E4E"/>
    <w:rsid w:val="00817A09"/>
    <w:rsid w:val="0082108D"/>
    <w:rsid w:val="00823338"/>
    <w:rsid w:val="00824A34"/>
    <w:rsid w:val="008257E3"/>
    <w:rsid w:val="00827618"/>
    <w:rsid w:val="00831174"/>
    <w:rsid w:val="00835227"/>
    <w:rsid w:val="0083525B"/>
    <w:rsid w:val="00836B6F"/>
    <w:rsid w:val="008372A6"/>
    <w:rsid w:val="00840606"/>
    <w:rsid w:val="00840923"/>
    <w:rsid w:val="00841DE3"/>
    <w:rsid w:val="0084272D"/>
    <w:rsid w:val="00844706"/>
    <w:rsid w:val="008449D3"/>
    <w:rsid w:val="00844AB4"/>
    <w:rsid w:val="00844C68"/>
    <w:rsid w:val="00845085"/>
    <w:rsid w:val="008459F0"/>
    <w:rsid w:val="008460C4"/>
    <w:rsid w:val="00847B85"/>
    <w:rsid w:val="00850766"/>
    <w:rsid w:val="00854221"/>
    <w:rsid w:val="00855452"/>
    <w:rsid w:val="00857068"/>
    <w:rsid w:val="00857F24"/>
    <w:rsid w:val="00863E8F"/>
    <w:rsid w:val="00864601"/>
    <w:rsid w:val="00867D9E"/>
    <w:rsid w:val="0087016D"/>
    <w:rsid w:val="00870B77"/>
    <w:rsid w:val="00871E1E"/>
    <w:rsid w:val="008749FF"/>
    <w:rsid w:val="008750B6"/>
    <w:rsid w:val="00875168"/>
    <w:rsid w:val="00876A17"/>
    <w:rsid w:val="00881AD9"/>
    <w:rsid w:val="008822D1"/>
    <w:rsid w:val="00882CBA"/>
    <w:rsid w:val="008835A2"/>
    <w:rsid w:val="008839A2"/>
    <w:rsid w:val="008839C4"/>
    <w:rsid w:val="00883A6C"/>
    <w:rsid w:val="00884D6A"/>
    <w:rsid w:val="008863E7"/>
    <w:rsid w:val="00886971"/>
    <w:rsid w:val="00886DB4"/>
    <w:rsid w:val="008874F8"/>
    <w:rsid w:val="00890BB7"/>
    <w:rsid w:val="00891548"/>
    <w:rsid w:val="00891CFF"/>
    <w:rsid w:val="008923E7"/>
    <w:rsid w:val="008927AB"/>
    <w:rsid w:val="00893A61"/>
    <w:rsid w:val="008953B5"/>
    <w:rsid w:val="00895C71"/>
    <w:rsid w:val="00896120"/>
    <w:rsid w:val="00897A2B"/>
    <w:rsid w:val="008A0A46"/>
    <w:rsid w:val="008A0DB6"/>
    <w:rsid w:val="008A1C11"/>
    <w:rsid w:val="008A289E"/>
    <w:rsid w:val="008A2A3F"/>
    <w:rsid w:val="008A38D9"/>
    <w:rsid w:val="008A3ED8"/>
    <w:rsid w:val="008A4410"/>
    <w:rsid w:val="008A481E"/>
    <w:rsid w:val="008A7B29"/>
    <w:rsid w:val="008A7CFB"/>
    <w:rsid w:val="008B1192"/>
    <w:rsid w:val="008B1250"/>
    <w:rsid w:val="008B1B8A"/>
    <w:rsid w:val="008B214C"/>
    <w:rsid w:val="008B3025"/>
    <w:rsid w:val="008B50C3"/>
    <w:rsid w:val="008C058A"/>
    <w:rsid w:val="008C07CF"/>
    <w:rsid w:val="008C0925"/>
    <w:rsid w:val="008C2E32"/>
    <w:rsid w:val="008C3C29"/>
    <w:rsid w:val="008C5C66"/>
    <w:rsid w:val="008C6332"/>
    <w:rsid w:val="008C76FB"/>
    <w:rsid w:val="008C7BB3"/>
    <w:rsid w:val="008D01E8"/>
    <w:rsid w:val="008D0224"/>
    <w:rsid w:val="008D121C"/>
    <w:rsid w:val="008D3EA2"/>
    <w:rsid w:val="008D4960"/>
    <w:rsid w:val="008D5482"/>
    <w:rsid w:val="008D59AD"/>
    <w:rsid w:val="008D5D92"/>
    <w:rsid w:val="008D6471"/>
    <w:rsid w:val="008E1EB8"/>
    <w:rsid w:val="008E24CB"/>
    <w:rsid w:val="008E4E07"/>
    <w:rsid w:val="008E6D0B"/>
    <w:rsid w:val="008F1A32"/>
    <w:rsid w:val="008F4EE7"/>
    <w:rsid w:val="008F6A31"/>
    <w:rsid w:val="008F6A3E"/>
    <w:rsid w:val="009030EA"/>
    <w:rsid w:val="00903114"/>
    <w:rsid w:val="00903ECB"/>
    <w:rsid w:val="00905E83"/>
    <w:rsid w:val="009066D2"/>
    <w:rsid w:val="009074AB"/>
    <w:rsid w:val="00907C8A"/>
    <w:rsid w:val="00907EEB"/>
    <w:rsid w:val="0091130A"/>
    <w:rsid w:val="00912467"/>
    <w:rsid w:val="009140A5"/>
    <w:rsid w:val="00921511"/>
    <w:rsid w:val="00921721"/>
    <w:rsid w:val="0092210C"/>
    <w:rsid w:val="009222B7"/>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37DDA"/>
    <w:rsid w:val="0094166E"/>
    <w:rsid w:val="00943F04"/>
    <w:rsid w:val="00944270"/>
    <w:rsid w:val="0094433B"/>
    <w:rsid w:val="0094449C"/>
    <w:rsid w:val="00945BF5"/>
    <w:rsid w:val="0094669D"/>
    <w:rsid w:val="009474CD"/>
    <w:rsid w:val="00951799"/>
    <w:rsid w:val="00951CA8"/>
    <w:rsid w:val="00952B9C"/>
    <w:rsid w:val="0095305E"/>
    <w:rsid w:val="0095759F"/>
    <w:rsid w:val="0096289F"/>
    <w:rsid w:val="00962CE3"/>
    <w:rsid w:val="00964559"/>
    <w:rsid w:val="0096575B"/>
    <w:rsid w:val="00965766"/>
    <w:rsid w:val="009658FA"/>
    <w:rsid w:val="009660BC"/>
    <w:rsid w:val="0096742F"/>
    <w:rsid w:val="00972810"/>
    <w:rsid w:val="00974BEE"/>
    <w:rsid w:val="00977E0B"/>
    <w:rsid w:val="0098178D"/>
    <w:rsid w:val="00991374"/>
    <w:rsid w:val="00991941"/>
    <w:rsid w:val="00992272"/>
    <w:rsid w:val="00992698"/>
    <w:rsid w:val="009974FD"/>
    <w:rsid w:val="00997E70"/>
    <w:rsid w:val="009A0098"/>
    <w:rsid w:val="009A0998"/>
    <w:rsid w:val="009A09FF"/>
    <w:rsid w:val="009A1C0A"/>
    <w:rsid w:val="009A4B00"/>
    <w:rsid w:val="009A4B98"/>
    <w:rsid w:val="009A5D0C"/>
    <w:rsid w:val="009A6261"/>
    <w:rsid w:val="009A76A5"/>
    <w:rsid w:val="009B1BD5"/>
    <w:rsid w:val="009B2B52"/>
    <w:rsid w:val="009B31CD"/>
    <w:rsid w:val="009B5FDB"/>
    <w:rsid w:val="009B6359"/>
    <w:rsid w:val="009C02EE"/>
    <w:rsid w:val="009C19A7"/>
    <w:rsid w:val="009C1D7B"/>
    <w:rsid w:val="009C6F1C"/>
    <w:rsid w:val="009C7836"/>
    <w:rsid w:val="009C7EE0"/>
    <w:rsid w:val="009D1DD5"/>
    <w:rsid w:val="009D25CC"/>
    <w:rsid w:val="009E763F"/>
    <w:rsid w:val="009E7D43"/>
    <w:rsid w:val="009F1376"/>
    <w:rsid w:val="009F14A7"/>
    <w:rsid w:val="009F2947"/>
    <w:rsid w:val="009F2A99"/>
    <w:rsid w:val="009F3208"/>
    <w:rsid w:val="009F4605"/>
    <w:rsid w:val="00A00A4D"/>
    <w:rsid w:val="00A024F5"/>
    <w:rsid w:val="00A033FE"/>
    <w:rsid w:val="00A0549E"/>
    <w:rsid w:val="00A10438"/>
    <w:rsid w:val="00A107E7"/>
    <w:rsid w:val="00A12E9A"/>
    <w:rsid w:val="00A14093"/>
    <w:rsid w:val="00A2152C"/>
    <w:rsid w:val="00A21672"/>
    <w:rsid w:val="00A236E4"/>
    <w:rsid w:val="00A25A6D"/>
    <w:rsid w:val="00A31773"/>
    <w:rsid w:val="00A335AF"/>
    <w:rsid w:val="00A34A02"/>
    <w:rsid w:val="00A36F94"/>
    <w:rsid w:val="00A4189E"/>
    <w:rsid w:val="00A435EB"/>
    <w:rsid w:val="00A44C28"/>
    <w:rsid w:val="00A4524B"/>
    <w:rsid w:val="00A554F5"/>
    <w:rsid w:val="00A57ADE"/>
    <w:rsid w:val="00A6179A"/>
    <w:rsid w:val="00A65ECF"/>
    <w:rsid w:val="00A66615"/>
    <w:rsid w:val="00A6687F"/>
    <w:rsid w:val="00A704A0"/>
    <w:rsid w:val="00A7132A"/>
    <w:rsid w:val="00A715C3"/>
    <w:rsid w:val="00A725DA"/>
    <w:rsid w:val="00A726D7"/>
    <w:rsid w:val="00A74377"/>
    <w:rsid w:val="00A744AC"/>
    <w:rsid w:val="00A76286"/>
    <w:rsid w:val="00A7634D"/>
    <w:rsid w:val="00A811AA"/>
    <w:rsid w:val="00A82549"/>
    <w:rsid w:val="00A8446B"/>
    <w:rsid w:val="00A8446D"/>
    <w:rsid w:val="00A850D0"/>
    <w:rsid w:val="00A85378"/>
    <w:rsid w:val="00A85B08"/>
    <w:rsid w:val="00A85B8A"/>
    <w:rsid w:val="00A85F9D"/>
    <w:rsid w:val="00A90614"/>
    <w:rsid w:val="00A90708"/>
    <w:rsid w:val="00A9120F"/>
    <w:rsid w:val="00A915F1"/>
    <w:rsid w:val="00A954A4"/>
    <w:rsid w:val="00A97053"/>
    <w:rsid w:val="00AA03F0"/>
    <w:rsid w:val="00AA2650"/>
    <w:rsid w:val="00AA4335"/>
    <w:rsid w:val="00AA5EB3"/>
    <w:rsid w:val="00AA6296"/>
    <w:rsid w:val="00AA7278"/>
    <w:rsid w:val="00AA779B"/>
    <w:rsid w:val="00AB0096"/>
    <w:rsid w:val="00AB4C71"/>
    <w:rsid w:val="00AB5CB4"/>
    <w:rsid w:val="00AB696C"/>
    <w:rsid w:val="00AC0E09"/>
    <w:rsid w:val="00AC27C5"/>
    <w:rsid w:val="00AC372D"/>
    <w:rsid w:val="00AC64BC"/>
    <w:rsid w:val="00AC653E"/>
    <w:rsid w:val="00AC7EC5"/>
    <w:rsid w:val="00AD18DA"/>
    <w:rsid w:val="00AD1B14"/>
    <w:rsid w:val="00AD2C9E"/>
    <w:rsid w:val="00AD371C"/>
    <w:rsid w:val="00AD45FF"/>
    <w:rsid w:val="00AD4B4A"/>
    <w:rsid w:val="00AD59AB"/>
    <w:rsid w:val="00AD6E5E"/>
    <w:rsid w:val="00AD6FEB"/>
    <w:rsid w:val="00AD7911"/>
    <w:rsid w:val="00AE024F"/>
    <w:rsid w:val="00AE3A2A"/>
    <w:rsid w:val="00AE520C"/>
    <w:rsid w:val="00AF1A59"/>
    <w:rsid w:val="00AF1B34"/>
    <w:rsid w:val="00AF4EB0"/>
    <w:rsid w:val="00AF59C8"/>
    <w:rsid w:val="00B0377B"/>
    <w:rsid w:val="00B04131"/>
    <w:rsid w:val="00B0461C"/>
    <w:rsid w:val="00B05A22"/>
    <w:rsid w:val="00B06A3E"/>
    <w:rsid w:val="00B077EE"/>
    <w:rsid w:val="00B078F4"/>
    <w:rsid w:val="00B11E60"/>
    <w:rsid w:val="00B11EA7"/>
    <w:rsid w:val="00B12176"/>
    <w:rsid w:val="00B1269E"/>
    <w:rsid w:val="00B14006"/>
    <w:rsid w:val="00B1472A"/>
    <w:rsid w:val="00B14DA8"/>
    <w:rsid w:val="00B14FA6"/>
    <w:rsid w:val="00B17056"/>
    <w:rsid w:val="00B17AF9"/>
    <w:rsid w:val="00B20040"/>
    <w:rsid w:val="00B21361"/>
    <w:rsid w:val="00B2715A"/>
    <w:rsid w:val="00B27A5C"/>
    <w:rsid w:val="00B33E40"/>
    <w:rsid w:val="00B34158"/>
    <w:rsid w:val="00B343B1"/>
    <w:rsid w:val="00B34B7D"/>
    <w:rsid w:val="00B35C0C"/>
    <w:rsid w:val="00B37EAE"/>
    <w:rsid w:val="00B402B9"/>
    <w:rsid w:val="00B40BD7"/>
    <w:rsid w:val="00B42D04"/>
    <w:rsid w:val="00B42D38"/>
    <w:rsid w:val="00B4493C"/>
    <w:rsid w:val="00B456B2"/>
    <w:rsid w:val="00B47FC2"/>
    <w:rsid w:val="00B51290"/>
    <w:rsid w:val="00B51F4F"/>
    <w:rsid w:val="00B52A8C"/>
    <w:rsid w:val="00B52F88"/>
    <w:rsid w:val="00B53417"/>
    <w:rsid w:val="00B54A9D"/>
    <w:rsid w:val="00B57719"/>
    <w:rsid w:val="00B61091"/>
    <w:rsid w:val="00B6110B"/>
    <w:rsid w:val="00B61443"/>
    <w:rsid w:val="00B61A8A"/>
    <w:rsid w:val="00B62EC9"/>
    <w:rsid w:val="00B63AE5"/>
    <w:rsid w:val="00B653F5"/>
    <w:rsid w:val="00B72011"/>
    <w:rsid w:val="00B723E3"/>
    <w:rsid w:val="00B73D3D"/>
    <w:rsid w:val="00B73E3E"/>
    <w:rsid w:val="00B74454"/>
    <w:rsid w:val="00B75E73"/>
    <w:rsid w:val="00B774AF"/>
    <w:rsid w:val="00B81EB8"/>
    <w:rsid w:val="00B841D6"/>
    <w:rsid w:val="00B844A2"/>
    <w:rsid w:val="00B853D7"/>
    <w:rsid w:val="00B8688D"/>
    <w:rsid w:val="00B86B0D"/>
    <w:rsid w:val="00B86F71"/>
    <w:rsid w:val="00B91AF0"/>
    <w:rsid w:val="00B94D72"/>
    <w:rsid w:val="00B96441"/>
    <w:rsid w:val="00B964F2"/>
    <w:rsid w:val="00B975F4"/>
    <w:rsid w:val="00B97C49"/>
    <w:rsid w:val="00BA66A8"/>
    <w:rsid w:val="00BB272A"/>
    <w:rsid w:val="00BB29C3"/>
    <w:rsid w:val="00BB2EAF"/>
    <w:rsid w:val="00BB343D"/>
    <w:rsid w:val="00BB46CB"/>
    <w:rsid w:val="00BB56A9"/>
    <w:rsid w:val="00BB5D08"/>
    <w:rsid w:val="00BB5E8B"/>
    <w:rsid w:val="00BB6507"/>
    <w:rsid w:val="00BB6BC0"/>
    <w:rsid w:val="00BB749D"/>
    <w:rsid w:val="00BC05A1"/>
    <w:rsid w:val="00BC2C06"/>
    <w:rsid w:val="00BC3674"/>
    <w:rsid w:val="00BC4BB8"/>
    <w:rsid w:val="00BC505C"/>
    <w:rsid w:val="00BC71F3"/>
    <w:rsid w:val="00BC7E8D"/>
    <w:rsid w:val="00BD11A5"/>
    <w:rsid w:val="00BD1347"/>
    <w:rsid w:val="00BD1A3A"/>
    <w:rsid w:val="00BD1D84"/>
    <w:rsid w:val="00BD215C"/>
    <w:rsid w:val="00BD2D27"/>
    <w:rsid w:val="00BD301D"/>
    <w:rsid w:val="00BD3CEC"/>
    <w:rsid w:val="00BD5269"/>
    <w:rsid w:val="00BD5AF9"/>
    <w:rsid w:val="00BD6DAC"/>
    <w:rsid w:val="00BE44DE"/>
    <w:rsid w:val="00BE484F"/>
    <w:rsid w:val="00BF13B8"/>
    <w:rsid w:val="00BF2672"/>
    <w:rsid w:val="00BF64A9"/>
    <w:rsid w:val="00BF6533"/>
    <w:rsid w:val="00BF6AEA"/>
    <w:rsid w:val="00C005FC"/>
    <w:rsid w:val="00C00A19"/>
    <w:rsid w:val="00C00CF2"/>
    <w:rsid w:val="00C023BA"/>
    <w:rsid w:val="00C033F3"/>
    <w:rsid w:val="00C0430A"/>
    <w:rsid w:val="00C04F98"/>
    <w:rsid w:val="00C06C66"/>
    <w:rsid w:val="00C07EFF"/>
    <w:rsid w:val="00C100F8"/>
    <w:rsid w:val="00C10112"/>
    <w:rsid w:val="00C11ADE"/>
    <w:rsid w:val="00C1265C"/>
    <w:rsid w:val="00C1348D"/>
    <w:rsid w:val="00C15FA9"/>
    <w:rsid w:val="00C168AE"/>
    <w:rsid w:val="00C16B7C"/>
    <w:rsid w:val="00C23BB3"/>
    <w:rsid w:val="00C27402"/>
    <w:rsid w:val="00C279B7"/>
    <w:rsid w:val="00C3063A"/>
    <w:rsid w:val="00C3101B"/>
    <w:rsid w:val="00C3184D"/>
    <w:rsid w:val="00C319AD"/>
    <w:rsid w:val="00C31FC2"/>
    <w:rsid w:val="00C32D01"/>
    <w:rsid w:val="00C335E0"/>
    <w:rsid w:val="00C347D1"/>
    <w:rsid w:val="00C35C48"/>
    <w:rsid w:val="00C36D5D"/>
    <w:rsid w:val="00C3701E"/>
    <w:rsid w:val="00C410DB"/>
    <w:rsid w:val="00C4296B"/>
    <w:rsid w:val="00C43CEA"/>
    <w:rsid w:val="00C43F68"/>
    <w:rsid w:val="00C45367"/>
    <w:rsid w:val="00C45765"/>
    <w:rsid w:val="00C46CC8"/>
    <w:rsid w:val="00C47189"/>
    <w:rsid w:val="00C4786B"/>
    <w:rsid w:val="00C47A4D"/>
    <w:rsid w:val="00C50E77"/>
    <w:rsid w:val="00C5151D"/>
    <w:rsid w:val="00C52081"/>
    <w:rsid w:val="00C54318"/>
    <w:rsid w:val="00C5446C"/>
    <w:rsid w:val="00C54651"/>
    <w:rsid w:val="00C54D67"/>
    <w:rsid w:val="00C57120"/>
    <w:rsid w:val="00C608EA"/>
    <w:rsid w:val="00C62A89"/>
    <w:rsid w:val="00C66001"/>
    <w:rsid w:val="00C67A2A"/>
    <w:rsid w:val="00C704C7"/>
    <w:rsid w:val="00C7075C"/>
    <w:rsid w:val="00C745FE"/>
    <w:rsid w:val="00C75552"/>
    <w:rsid w:val="00C75D6A"/>
    <w:rsid w:val="00C765AB"/>
    <w:rsid w:val="00C779F1"/>
    <w:rsid w:val="00C80965"/>
    <w:rsid w:val="00C80B3C"/>
    <w:rsid w:val="00C80E68"/>
    <w:rsid w:val="00C84E79"/>
    <w:rsid w:val="00C87B93"/>
    <w:rsid w:val="00C91905"/>
    <w:rsid w:val="00C919B3"/>
    <w:rsid w:val="00C94511"/>
    <w:rsid w:val="00C950B8"/>
    <w:rsid w:val="00C96346"/>
    <w:rsid w:val="00C97017"/>
    <w:rsid w:val="00C97B46"/>
    <w:rsid w:val="00CA13B6"/>
    <w:rsid w:val="00CA1890"/>
    <w:rsid w:val="00CA69D4"/>
    <w:rsid w:val="00CA7653"/>
    <w:rsid w:val="00CB1326"/>
    <w:rsid w:val="00CB142D"/>
    <w:rsid w:val="00CB2895"/>
    <w:rsid w:val="00CB30DE"/>
    <w:rsid w:val="00CB48A3"/>
    <w:rsid w:val="00CB5B4F"/>
    <w:rsid w:val="00CB607E"/>
    <w:rsid w:val="00CB7FD7"/>
    <w:rsid w:val="00CC05AD"/>
    <w:rsid w:val="00CC0C88"/>
    <w:rsid w:val="00CC23E9"/>
    <w:rsid w:val="00CC2655"/>
    <w:rsid w:val="00CC5624"/>
    <w:rsid w:val="00CC664E"/>
    <w:rsid w:val="00CC67ED"/>
    <w:rsid w:val="00CD0D5B"/>
    <w:rsid w:val="00CD1233"/>
    <w:rsid w:val="00CD24AC"/>
    <w:rsid w:val="00CD56D4"/>
    <w:rsid w:val="00CD57D6"/>
    <w:rsid w:val="00CD6114"/>
    <w:rsid w:val="00CD6E6F"/>
    <w:rsid w:val="00CD7A80"/>
    <w:rsid w:val="00CE117C"/>
    <w:rsid w:val="00CE253F"/>
    <w:rsid w:val="00CE26C8"/>
    <w:rsid w:val="00CE306A"/>
    <w:rsid w:val="00CE5500"/>
    <w:rsid w:val="00CE5FF4"/>
    <w:rsid w:val="00CF265A"/>
    <w:rsid w:val="00CF26AA"/>
    <w:rsid w:val="00CF3272"/>
    <w:rsid w:val="00CF3D70"/>
    <w:rsid w:val="00CF4475"/>
    <w:rsid w:val="00CF4627"/>
    <w:rsid w:val="00CF47A4"/>
    <w:rsid w:val="00CF5119"/>
    <w:rsid w:val="00CF5B9E"/>
    <w:rsid w:val="00CF6B68"/>
    <w:rsid w:val="00CF77E0"/>
    <w:rsid w:val="00D02002"/>
    <w:rsid w:val="00D029BA"/>
    <w:rsid w:val="00D032EA"/>
    <w:rsid w:val="00D03A17"/>
    <w:rsid w:val="00D04C7D"/>
    <w:rsid w:val="00D14E5B"/>
    <w:rsid w:val="00D17D71"/>
    <w:rsid w:val="00D20CE3"/>
    <w:rsid w:val="00D23626"/>
    <w:rsid w:val="00D2446D"/>
    <w:rsid w:val="00D250CD"/>
    <w:rsid w:val="00D25CA9"/>
    <w:rsid w:val="00D26831"/>
    <w:rsid w:val="00D26A2E"/>
    <w:rsid w:val="00D27C51"/>
    <w:rsid w:val="00D320BB"/>
    <w:rsid w:val="00D35910"/>
    <w:rsid w:val="00D35B81"/>
    <w:rsid w:val="00D35EFC"/>
    <w:rsid w:val="00D36D25"/>
    <w:rsid w:val="00D37A09"/>
    <w:rsid w:val="00D403DF"/>
    <w:rsid w:val="00D417E1"/>
    <w:rsid w:val="00D42666"/>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6256"/>
    <w:rsid w:val="00D71D2E"/>
    <w:rsid w:val="00D736CB"/>
    <w:rsid w:val="00D74A51"/>
    <w:rsid w:val="00D77CFB"/>
    <w:rsid w:val="00D80B3B"/>
    <w:rsid w:val="00D813A6"/>
    <w:rsid w:val="00D81877"/>
    <w:rsid w:val="00D81939"/>
    <w:rsid w:val="00D83A1E"/>
    <w:rsid w:val="00D84E89"/>
    <w:rsid w:val="00D87B55"/>
    <w:rsid w:val="00D9194F"/>
    <w:rsid w:val="00D93CB3"/>
    <w:rsid w:val="00D93D86"/>
    <w:rsid w:val="00D953D8"/>
    <w:rsid w:val="00D96316"/>
    <w:rsid w:val="00DA185A"/>
    <w:rsid w:val="00DA2923"/>
    <w:rsid w:val="00DA3633"/>
    <w:rsid w:val="00DA3A63"/>
    <w:rsid w:val="00DA3CCD"/>
    <w:rsid w:val="00DA42B5"/>
    <w:rsid w:val="00DA5CE5"/>
    <w:rsid w:val="00DA74C1"/>
    <w:rsid w:val="00DA75F1"/>
    <w:rsid w:val="00DA79E0"/>
    <w:rsid w:val="00DA7C71"/>
    <w:rsid w:val="00DB05CF"/>
    <w:rsid w:val="00DB36B9"/>
    <w:rsid w:val="00DB45E5"/>
    <w:rsid w:val="00DB734C"/>
    <w:rsid w:val="00DC160A"/>
    <w:rsid w:val="00DC19EF"/>
    <w:rsid w:val="00DC2DBD"/>
    <w:rsid w:val="00DC2DD5"/>
    <w:rsid w:val="00DC4582"/>
    <w:rsid w:val="00DC4808"/>
    <w:rsid w:val="00DC4A1B"/>
    <w:rsid w:val="00DC67E2"/>
    <w:rsid w:val="00DC6B58"/>
    <w:rsid w:val="00DD2324"/>
    <w:rsid w:val="00DD33A8"/>
    <w:rsid w:val="00DD448F"/>
    <w:rsid w:val="00DD7A8E"/>
    <w:rsid w:val="00DE00A7"/>
    <w:rsid w:val="00DE0846"/>
    <w:rsid w:val="00DE0A30"/>
    <w:rsid w:val="00DE0BCD"/>
    <w:rsid w:val="00DE14CB"/>
    <w:rsid w:val="00DE163E"/>
    <w:rsid w:val="00DE48F0"/>
    <w:rsid w:val="00DE4FCA"/>
    <w:rsid w:val="00DE5124"/>
    <w:rsid w:val="00DE52E5"/>
    <w:rsid w:val="00DF0792"/>
    <w:rsid w:val="00DF0B5E"/>
    <w:rsid w:val="00DF147A"/>
    <w:rsid w:val="00DF1BE5"/>
    <w:rsid w:val="00DF32F7"/>
    <w:rsid w:val="00DF34CC"/>
    <w:rsid w:val="00DF447B"/>
    <w:rsid w:val="00DF5348"/>
    <w:rsid w:val="00DF5969"/>
    <w:rsid w:val="00E01AC5"/>
    <w:rsid w:val="00E022FD"/>
    <w:rsid w:val="00E040C9"/>
    <w:rsid w:val="00E0510C"/>
    <w:rsid w:val="00E059AA"/>
    <w:rsid w:val="00E0663A"/>
    <w:rsid w:val="00E06E5F"/>
    <w:rsid w:val="00E0727E"/>
    <w:rsid w:val="00E07634"/>
    <w:rsid w:val="00E077CA"/>
    <w:rsid w:val="00E07BCD"/>
    <w:rsid w:val="00E1278E"/>
    <w:rsid w:val="00E14A45"/>
    <w:rsid w:val="00E14DFC"/>
    <w:rsid w:val="00E1568A"/>
    <w:rsid w:val="00E15F9E"/>
    <w:rsid w:val="00E17C48"/>
    <w:rsid w:val="00E20783"/>
    <w:rsid w:val="00E2200B"/>
    <w:rsid w:val="00E23045"/>
    <w:rsid w:val="00E24067"/>
    <w:rsid w:val="00E26F14"/>
    <w:rsid w:val="00E33F31"/>
    <w:rsid w:val="00E35658"/>
    <w:rsid w:val="00E36420"/>
    <w:rsid w:val="00E36DAC"/>
    <w:rsid w:val="00E37FFB"/>
    <w:rsid w:val="00E43071"/>
    <w:rsid w:val="00E47724"/>
    <w:rsid w:val="00E47A0A"/>
    <w:rsid w:val="00E47E63"/>
    <w:rsid w:val="00E50B2B"/>
    <w:rsid w:val="00E511DE"/>
    <w:rsid w:val="00E52CF3"/>
    <w:rsid w:val="00E5357D"/>
    <w:rsid w:val="00E538D2"/>
    <w:rsid w:val="00E542DA"/>
    <w:rsid w:val="00E54A15"/>
    <w:rsid w:val="00E54DDA"/>
    <w:rsid w:val="00E6027B"/>
    <w:rsid w:val="00E61BF6"/>
    <w:rsid w:val="00E6213E"/>
    <w:rsid w:val="00E63368"/>
    <w:rsid w:val="00E63BB1"/>
    <w:rsid w:val="00E676C5"/>
    <w:rsid w:val="00E67A7F"/>
    <w:rsid w:val="00E70292"/>
    <w:rsid w:val="00E70CB3"/>
    <w:rsid w:val="00E70E3F"/>
    <w:rsid w:val="00E71041"/>
    <w:rsid w:val="00E72E1F"/>
    <w:rsid w:val="00E73BF8"/>
    <w:rsid w:val="00E753E5"/>
    <w:rsid w:val="00E7553A"/>
    <w:rsid w:val="00E76A01"/>
    <w:rsid w:val="00E77040"/>
    <w:rsid w:val="00E82B96"/>
    <w:rsid w:val="00E859EA"/>
    <w:rsid w:val="00E870F7"/>
    <w:rsid w:val="00E87946"/>
    <w:rsid w:val="00E91773"/>
    <w:rsid w:val="00E94BE8"/>
    <w:rsid w:val="00E962CA"/>
    <w:rsid w:val="00EA192A"/>
    <w:rsid w:val="00EA20D4"/>
    <w:rsid w:val="00EA5A66"/>
    <w:rsid w:val="00EA6463"/>
    <w:rsid w:val="00EB0556"/>
    <w:rsid w:val="00EB08D9"/>
    <w:rsid w:val="00EB0BD8"/>
    <w:rsid w:val="00EB19A6"/>
    <w:rsid w:val="00EB276F"/>
    <w:rsid w:val="00EB44C3"/>
    <w:rsid w:val="00EB732C"/>
    <w:rsid w:val="00EB7576"/>
    <w:rsid w:val="00EC0654"/>
    <w:rsid w:val="00EC1C2B"/>
    <w:rsid w:val="00EC3502"/>
    <w:rsid w:val="00EC4061"/>
    <w:rsid w:val="00EC4604"/>
    <w:rsid w:val="00ED199B"/>
    <w:rsid w:val="00ED2697"/>
    <w:rsid w:val="00ED4582"/>
    <w:rsid w:val="00ED4CA3"/>
    <w:rsid w:val="00ED4D04"/>
    <w:rsid w:val="00ED51DD"/>
    <w:rsid w:val="00ED57A5"/>
    <w:rsid w:val="00ED5E1B"/>
    <w:rsid w:val="00ED6112"/>
    <w:rsid w:val="00ED6171"/>
    <w:rsid w:val="00ED6422"/>
    <w:rsid w:val="00ED72F3"/>
    <w:rsid w:val="00EE354E"/>
    <w:rsid w:val="00EE7030"/>
    <w:rsid w:val="00EE7E47"/>
    <w:rsid w:val="00EF060D"/>
    <w:rsid w:val="00EF0DC0"/>
    <w:rsid w:val="00EF1BFC"/>
    <w:rsid w:val="00EF2D16"/>
    <w:rsid w:val="00EF3E99"/>
    <w:rsid w:val="00EF4A6A"/>
    <w:rsid w:val="00EF559D"/>
    <w:rsid w:val="00EF6194"/>
    <w:rsid w:val="00EF7250"/>
    <w:rsid w:val="00EF7B0B"/>
    <w:rsid w:val="00EF7C94"/>
    <w:rsid w:val="00F001DB"/>
    <w:rsid w:val="00F00C11"/>
    <w:rsid w:val="00F02533"/>
    <w:rsid w:val="00F02C1E"/>
    <w:rsid w:val="00F038E6"/>
    <w:rsid w:val="00F05A9D"/>
    <w:rsid w:val="00F06662"/>
    <w:rsid w:val="00F0756C"/>
    <w:rsid w:val="00F075E0"/>
    <w:rsid w:val="00F07807"/>
    <w:rsid w:val="00F11C86"/>
    <w:rsid w:val="00F14201"/>
    <w:rsid w:val="00F14547"/>
    <w:rsid w:val="00F160AC"/>
    <w:rsid w:val="00F16F36"/>
    <w:rsid w:val="00F17A88"/>
    <w:rsid w:val="00F2203A"/>
    <w:rsid w:val="00F22FDD"/>
    <w:rsid w:val="00F23556"/>
    <w:rsid w:val="00F23CC5"/>
    <w:rsid w:val="00F23FAE"/>
    <w:rsid w:val="00F24EBD"/>
    <w:rsid w:val="00F252EA"/>
    <w:rsid w:val="00F258F6"/>
    <w:rsid w:val="00F259F4"/>
    <w:rsid w:val="00F26E91"/>
    <w:rsid w:val="00F30BDD"/>
    <w:rsid w:val="00F32323"/>
    <w:rsid w:val="00F325E2"/>
    <w:rsid w:val="00F3593B"/>
    <w:rsid w:val="00F40465"/>
    <w:rsid w:val="00F40E9B"/>
    <w:rsid w:val="00F43635"/>
    <w:rsid w:val="00F4552D"/>
    <w:rsid w:val="00F45E3F"/>
    <w:rsid w:val="00F513FE"/>
    <w:rsid w:val="00F51ECC"/>
    <w:rsid w:val="00F527D0"/>
    <w:rsid w:val="00F52F7C"/>
    <w:rsid w:val="00F530B1"/>
    <w:rsid w:val="00F54DCA"/>
    <w:rsid w:val="00F630EA"/>
    <w:rsid w:val="00F633F6"/>
    <w:rsid w:val="00F63521"/>
    <w:rsid w:val="00F65132"/>
    <w:rsid w:val="00F67059"/>
    <w:rsid w:val="00F67126"/>
    <w:rsid w:val="00F67C6F"/>
    <w:rsid w:val="00F712F2"/>
    <w:rsid w:val="00F71E0F"/>
    <w:rsid w:val="00F7257D"/>
    <w:rsid w:val="00F75DB2"/>
    <w:rsid w:val="00F75EEA"/>
    <w:rsid w:val="00F76118"/>
    <w:rsid w:val="00F7671E"/>
    <w:rsid w:val="00F767DA"/>
    <w:rsid w:val="00F77322"/>
    <w:rsid w:val="00F81580"/>
    <w:rsid w:val="00F823A3"/>
    <w:rsid w:val="00F85060"/>
    <w:rsid w:val="00F87082"/>
    <w:rsid w:val="00F876E6"/>
    <w:rsid w:val="00F90C45"/>
    <w:rsid w:val="00F92A03"/>
    <w:rsid w:val="00F93466"/>
    <w:rsid w:val="00F9351C"/>
    <w:rsid w:val="00F948C5"/>
    <w:rsid w:val="00F95492"/>
    <w:rsid w:val="00F962D9"/>
    <w:rsid w:val="00F973C0"/>
    <w:rsid w:val="00FA03DE"/>
    <w:rsid w:val="00FA261F"/>
    <w:rsid w:val="00FA2FCA"/>
    <w:rsid w:val="00FA4832"/>
    <w:rsid w:val="00FA4D9E"/>
    <w:rsid w:val="00FA71F2"/>
    <w:rsid w:val="00FA75CE"/>
    <w:rsid w:val="00FB3482"/>
    <w:rsid w:val="00FB3D9F"/>
    <w:rsid w:val="00FB58AD"/>
    <w:rsid w:val="00FB703E"/>
    <w:rsid w:val="00FB79D1"/>
    <w:rsid w:val="00FB7B58"/>
    <w:rsid w:val="00FB7E72"/>
    <w:rsid w:val="00FC12A1"/>
    <w:rsid w:val="00FC3E70"/>
    <w:rsid w:val="00FC456D"/>
    <w:rsid w:val="00FC4B7D"/>
    <w:rsid w:val="00FD0A38"/>
    <w:rsid w:val="00FD3A9F"/>
    <w:rsid w:val="00FD41AE"/>
    <w:rsid w:val="00FD5567"/>
    <w:rsid w:val="00FE1BD9"/>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122C5228"/>
  <w15:docId w15:val="{7FC66005-7FF1-4E34-8139-75C2ED04D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iPriority="99"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uiPriority w:val="99"/>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link w:val="ZhlavChar"/>
    <w:uiPriority w:val="99"/>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aliases w:val="Comment Text Char,Comment Text Char Char Char"/>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aliases w:val="Comment Text Char Char,Comment Text Char Char Char Char"/>
    <w:link w:val="Textkomente"/>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ZhlavChar">
    <w:name w:val="Záhlaví Char"/>
    <w:basedOn w:val="Standardnpsmoodstavce"/>
    <w:link w:val="Zhlav"/>
    <w:uiPriority w:val="99"/>
    <w:rsid w:val="00E63368"/>
  </w:style>
  <w:style w:type="table" w:styleId="Mkatabulky">
    <w:name w:val="Table Grid"/>
    <w:basedOn w:val="Normlntabulka"/>
    <w:locked/>
    <w:rsid w:val="002C5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2C59D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2C59D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2C59D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2C59D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2C59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2C59D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630CA7"/>
    <w:rPr>
      <w:rFonts w:ascii="Calibri" w:hAnsi="Calibri"/>
      <w:sz w:val="22"/>
      <w:szCs w:val="22"/>
    </w:rPr>
  </w:style>
  <w:style w:type="character" w:customStyle="1" w:styleId="Nadpis8Char">
    <w:name w:val="Nadpis 8 Char"/>
    <w:basedOn w:val="Standardnpsmoodstavce"/>
    <w:link w:val="Nadpis8"/>
    <w:rsid w:val="00343616"/>
    <w:rPr>
      <w:i/>
      <w:iCs/>
      <w:sz w:val="24"/>
      <w:szCs w:val="24"/>
    </w:rPr>
  </w:style>
  <w:style w:type="character" w:styleId="Zdraznn">
    <w:name w:val="Emphasis"/>
    <w:qFormat/>
    <w:locked/>
    <w:rsid w:val="00F75EEA"/>
    <w:rPr>
      <w:i/>
      <w:iCs/>
    </w:rPr>
  </w:style>
  <w:style w:type="character" w:customStyle="1" w:styleId="Nevyeenzmnka1">
    <w:name w:val="Nevyřešená zmínka1"/>
    <w:basedOn w:val="Standardnpsmoodstavce"/>
    <w:uiPriority w:val="99"/>
    <w:semiHidden/>
    <w:unhideWhenUsed/>
    <w:rsid w:val="00C970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50078040">
      <w:bodyDiv w:val="1"/>
      <w:marLeft w:val="0"/>
      <w:marRight w:val="0"/>
      <w:marTop w:val="0"/>
      <w:marBottom w:val="0"/>
      <w:divBdr>
        <w:top w:val="none" w:sz="0" w:space="0" w:color="auto"/>
        <w:left w:val="none" w:sz="0" w:space="0" w:color="auto"/>
        <w:bottom w:val="none" w:sz="0" w:space="0" w:color="auto"/>
        <w:right w:val="none" w:sz="0" w:space="0" w:color="auto"/>
      </w:divBdr>
    </w:div>
    <w:div w:id="1460417422">
      <w:bodyDiv w:val="1"/>
      <w:marLeft w:val="0"/>
      <w:marRight w:val="0"/>
      <w:marTop w:val="0"/>
      <w:marBottom w:val="0"/>
      <w:divBdr>
        <w:top w:val="none" w:sz="0" w:space="0" w:color="auto"/>
        <w:left w:val="none" w:sz="0" w:space="0" w:color="auto"/>
        <w:bottom w:val="none" w:sz="0" w:space="0" w:color="auto"/>
        <w:right w:val="none" w:sz="0" w:space="0" w:color="auto"/>
      </w:divBdr>
      <w:divsChild>
        <w:div w:id="1579710715">
          <w:marLeft w:val="0"/>
          <w:marRight w:val="0"/>
          <w:marTop w:val="0"/>
          <w:marBottom w:val="0"/>
          <w:divBdr>
            <w:top w:val="none" w:sz="0" w:space="0" w:color="auto"/>
            <w:left w:val="none" w:sz="0" w:space="0" w:color="auto"/>
            <w:bottom w:val="none" w:sz="0" w:space="0" w:color="auto"/>
            <w:right w:val="none" w:sz="0" w:space="0" w:color="auto"/>
          </w:divBdr>
          <w:divsChild>
            <w:div w:id="1772315143">
              <w:marLeft w:val="0"/>
              <w:marRight w:val="0"/>
              <w:marTop w:val="0"/>
              <w:marBottom w:val="0"/>
              <w:divBdr>
                <w:top w:val="none" w:sz="0" w:space="0" w:color="auto"/>
                <w:left w:val="none" w:sz="0" w:space="0" w:color="auto"/>
                <w:bottom w:val="none" w:sz="0" w:space="0" w:color="auto"/>
                <w:right w:val="none" w:sz="0" w:space="0" w:color="auto"/>
              </w:divBdr>
              <w:divsChild>
                <w:div w:id="19668757">
                  <w:marLeft w:val="0"/>
                  <w:marRight w:val="0"/>
                  <w:marTop w:val="0"/>
                  <w:marBottom w:val="0"/>
                  <w:divBdr>
                    <w:top w:val="none" w:sz="0" w:space="0" w:color="auto"/>
                    <w:left w:val="none" w:sz="0" w:space="0" w:color="auto"/>
                    <w:bottom w:val="none" w:sz="0" w:space="0" w:color="auto"/>
                    <w:right w:val="none" w:sz="0" w:space="0" w:color="auto"/>
                  </w:divBdr>
                  <w:divsChild>
                    <w:div w:id="854419770">
                      <w:marLeft w:val="0"/>
                      <w:marRight w:val="0"/>
                      <w:marTop w:val="0"/>
                      <w:marBottom w:val="0"/>
                      <w:divBdr>
                        <w:top w:val="none" w:sz="0" w:space="0" w:color="auto"/>
                        <w:left w:val="none" w:sz="0" w:space="0" w:color="auto"/>
                        <w:bottom w:val="none" w:sz="0" w:space="0" w:color="auto"/>
                        <w:right w:val="none" w:sz="0" w:space="0" w:color="auto"/>
                      </w:divBdr>
                      <w:divsChild>
                        <w:div w:id="62415967">
                          <w:marLeft w:val="0"/>
                          <w:marRight w:val="0"/>
                          <w:marTop w:val="0"/>
                          <w:marBottom w:val="0"/>
                          <w:divBdr>
                            <w:top w:val="none" w:sz="0" w:space="0" w:color="auto"/>
                            <w:left w:val="none" w:sz="0" w:space="0" w:color="auto"/>
                            <w:bottom w:val="none" w:sz="0" w:space="0" w:color="auto"/>
                            <w:right w:val="none" w:sz="0" w:space="0" w:color="auto"/>
                          </w:divBdr>
                          <w:divsChild>
                            <w:div w:id="1916471126">
                              <w:marLeft w:val="0"/>
                              <w:marRight w:val="0"/>
                              <w:marTop w:val="0"/>
                              <w:marBottom w:val="0"/>
                              <w:divBdr>
                                <w:top w:val="none" w:sz="0" w:space="0" w:color="auto"/>
                                <w:left w:val="none" w:sz="0" w:space="0" w:color="auto"/>
                                <w:bottom w:val="none" w:sz="0" w:space="0" w:color="auto"/>
                                <w:right w:val="none" w:sz="0" w:space="0" w:color="auto"/>
                              </w:divBdr>
                              <w:divsChild>
                                <w:div w:id="2011449979">
                                  <w:marLeft w:val="0"/>
                                  <w:marRight w:val="0"/>
                                  <w:marTop w:val="0"/>
                                  <w:marBottom w:val="0"/>
                                  <w:divBdr>
                                    <w:top w:val="none" w:sz="0" w:space="0" w:color="auto"/>
                                    <w:left w:val="none" w:sz="0" w:space="0" w:color="auto"/>
                                    <w:bottom w:val="none" w:sz="0" w:space="0" w:color="auto"/>
                                    <w:right w:val="none" w:sz="0" w:space="0" w:color="auto"/>
                                  </w:divBdr>
                                  <w:divsChild>
                                    <w:div w:id="779958663">
                                      <w:marLeft w:val="0"/>
                                      <w:marRight w:val="0"/>
                                      <w:marTop w:val="0"/>
                                      <w:marBottom w:val="0"/>
                                      <w:divBdr>
                                        <w:top w:val="none" w:sz="0" w:space="0" w:color="auto"/>
                                        <w:left w:val="none" w:sz="0" w:space="0" w:color="auto"/>
                                        <w:bottom w:val="none" w:sz="0" w:space="0" w:color="auto"/>
                                        <w:right w:val="none" w:sz="0" w:space="0" w:color="auto"/>
                                      </w:divBdr>
                                      <w:divsChild>
                                        <w:div w:id="94445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42812433">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rabcuk.bohuslav@nemocnicenachod.cz"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mrazek@kr-kralovehradecky.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2.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24D6F-E386-4A85-9B9C-1DB1E9D74F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A3891B-CEFA-40D0-B9CE-27D180F9C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4401</Words>
  <Characters>25421</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29763</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Blezzardová Jana JUDr.</cp:lastModifiedBy>
  <cp:revision>10</cp:revision>
  <cp:lastPrinted>2020-07-08T16:02:00Z</cp:lastPrinted>
  <dcterms:created xsi:type="dcterms:W3CDTF">2020-07-15T09:55:00Z</dcterms:created>
  <dcterms:modified xsi:type="dcterms:W3CDTF">2020-07-17T11:44:00Z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